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A11DA" w14:textId="77777777" w:rsidR="00107570" w:rsidRPr="00E65D00" w:rsidRDefault="00107570" w:rsidP="007510D9">
      <w:pPr>
        <w:spacing w:before="120"/>
        <w:jc w:val="both"/>
        <w:rPr>
          <w:rFonts w:ascii="Times New Roman" w:hAnsi="Times New Roman"/>
          <w:bCs/>
        </w:rPr>
      </w:pPr>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čl. 15 - 18</w:t>
      </w:r>
    </w:p>
    <w:p w14:paraId="1ACBA78C"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11E7670D" w14:textId="30D37340"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w:t>
      </w:r>
      <w:del w:id="0" w:author="Autor">
        <w:r w:rsidRPr="00E65D00" w:rsidDel="00691952">
          <w:rPr>
            <w:rFonts w:ascii="Times New Roman" w:hAnsi="Times New Roman"/>
            <w:lang w:eastAsia="sk-SK"/>
          </w:rPr>
          <w:delText xml:space="preserve">(ďalej aj „platba“) </w:delText>
        </w:r>
      </w:del>
      <w:r w:rsidRPr="00E65D00">
        <w:rPr>
          <w:rFonts w:ascii="Times New Roman" w:hAnsi="Times New Roman"/>
          <w:lang w:eastAsia="sk-SK"/>
        </w:rPr>
        <w:t xml:space="preserve">Prijímateľovi </w:t>
      </w:r>
      <w:del w:id="1" w:author="Autor">
        <w:r w:rsidRPr="00E65D00" w:rsidDel="00691952">
          <w:rPr>
            <w:rFonts w:ascii="Times New Roman" w:hAnsi="Times New Roman"/>
            <w:lang w:eastAsia="sk-SK"/>
          </w:rPr>
          <w:delText xml:space="preserve">bezhotovostne </w:delText>
        </w:r>
      </w:del>
      <w:r w:rsidRPr="00E65D00">
        <w:rPr>
          <w:rFonts w:ascii="Times New Roman" w:hAnsi="Times New Roman"/>
          <w:lang w:eastAsia="sk-SK"/>
        </w:rPr>
        <w:t>formou rozpočtového opatrenia v súlade so zákonom o rozpočtových pravidlách</w:t>
      </w:r>
      <w:ins w:id="2" w:author="Autor">
        <w:r w:rsidR="00691952">
          <w:rPr>
            <w:rFonts w:ascii="Times New Roman" w:hAnsi="Times New Roman"/>
            <w:lang w:eastAsia="sk-SK"/>
          </w:rPr>
          <w:t>.</w:t>
        </w:r>
      </w:ins>
      <w:r w:rsidRPr="00E65D00">
        <w:rPr>
          <w:rFonts w:ascii="Times New Roman" w:hAnsi="Times New Roman"/>
          <w:lang w:eastAsia="sk-SK"/>
        </w:rPr>
        <w:t xml:space="preserve"> </w:t>
      </w:r>
      <w:del w:id="3" w:author="Autor">
        <w:r w:rsidRPr="00E65D00" w:rsidDel="00691952">
          <w:rPr>
            <w:rFonts w:ascii="Times New Roman" w:hAnsi="Times New Roman"/>
            <w:lang w:eastAsia="sk-SK"/>
          </w:rPr>
          <w:delText>na Prijímateľom určený výdavkový účet vedený v EUR (ďalej len ,,účet Prijímateľa“).</w:delText>
        </w:r>
      </w:del>
    </w:p>
    <w:p w14:paraId="7569123F" w14:textId="52B5B9EC" w:rsidR="00A91910" w:rsidRPr="00E65D00" w:rsidRDefault="00691952" w:rsidP="00402D50">
      <w:pPr>
        <w:numPr>
          <w:ilvl w:val="1"/>
          <w:numId w:val="63"/>
        </w:numPr>
        <w:spacing w:before="120"/>
        <w:jc w:val="both"/>
        <w:rPr>
          <w:rFonts w:ascii="Times New Roman" w:hAnsi="Times New Roman"/>
          <w:lang w:eastAsia="sk-SK"/>
        </w:rPr>
      </w:pPr>
      <w:ins w:id="4" w:author="Autor">
        <w:r>
          <w:rPr>
            <w:rFonts w:ascii="Times New Roman" w:hAnsi="Times New Roman"/>
            <w:bCs/>
          </w:rPr>
          <w:t>Prijímateľ oznámi identifikovanie rozpočtových výdavkových ú</w:t>
        </w:r>
        <w:r w:rsidR="00857465">
          <w:rPr>
            <w:rFonts w:ascii="Times New Roman" w:hAnsi="Times New Roman"/>
            <w:bCs/>
          </w:rPr>
          <w:t xml:space="preserve">čtov </w:t>
        </w:r>
        <w:r w:rsidR="00637984">
          <w:rPr>
            <w:rFonts w:ascii="Times New Roman" w:hAnsi="Times New Roman"/>
            <w:bCs/>
          </w:rPr>
          <w:t>Poskytovateľovi</w:t>
        </w:r>
        <w:r>
          <w:rPr>
            <w:rFonts w:ascii="Times New Roman" w:hAnsi="Times New Roman"/>
            <w:bCs/>
          </w:rPr>
          <w:t xml:space="preserve"> (ďalej </w:t>
        </w:r>
        <w:r w:rsidR="000916D9">
          <w:rPr>
            <w:rFonts w:ascii="Times New Roman" w:hAnsi="Times New Roman"/>
            <w:bCs/>
          </w:rPr>
          <w:t>aj</w:t>
        </w:r>
        <w:r>
          <w:rPr>
            <w:rFonts w:ascii="Times New Roman" w:hAnsi="Times New Roman"/>
            <w:bCs/>
          </w:rPr>
          <w:t xml:space="preserve">  „účty Prijímateľa“). </w:t>
        </w:r>
      </w:ins>
      <w:r w:rsidR="00854F5C" w:rsidRPr="00E65D00">
        <w:rPr>
          <w:rFonts w:ascii="Times New Roman" w:hAnsi="Times New Roman"/>
          <w:bCs/>
        </w:rPr>
        <w:t>Prijímateľ je povinný udržiavať úč</w:t>
      </w:r>
      <w:ins w:id="5" w:author="Autor">
        <w:r>
          <w:rPr>
            <w:rFonts w:ascii="Times New Roman" w:hAnsi="Times New Roman"/>
            <w:bCs/>
          </w:rPr>
          <w:t>ty</w:t>
        </w:r>
      </w:ins>
      <w:del w:id="6" w:author="Autor">
        <w:r w:rsidR="00854F5C" w:rsidRPr="00E65D00" w:rsidDel="00691952">
          <w:rPr>
            <w:rFonts w:ascii="Times New Roman" w:hAnsi="Times New Roman"/>
            <w:bCs/>
          </w:rPr>
          <w:delText>et</w:delText>
        </w:r>
      </w:del>
      <w:r w:rsidR="00854F5C" w:rsidRPr="00E65D00">
        <w:rPr>
          <w:rFonts w:ascii="Times New Roman" w:hAnsi="Times New Roman"/>
          <w:bCs/>
        </w:rPr>
        <w:t xml:space="preserve"> Prijímateľa otvoren</w:t>
      </w:r>
      <w:ins w:id="7" w:author="Autor">
        <w:r>
          <w:rPr>
            <w:rFonts w:ascii="Times New Roman" w:hAnsi="Times New Roman"/>
            <w:bCs/>
          </w:rPr>
          <w:t>é</w:t>
        </w:r>
      </w:ins>
      <w:del w:id="8" w:author="Autor">
        <w:r w:rsidR="00854F5C" w:rsidRPr="00E65D00" w:rsidDel="00691952">
          <w:rPr>
            <w:rFonts w:ascii="Times New Roman" w:hAnsi="Times New Roman"/>
            <w:bCs/>
          </w:rPr>
          <w:delText>ý</w:delText>
        </w:r>
      </w:del>
      <w:r w:rsidR="00854F5C" w:rsidRPr="00E65D00">
        <w:rPr>
          <w:rFonts w:ascii="Times New Roman" w:hAnsi="Times New Roman"/>
          <w:bCs/>
        </w:rPr>
        <w:t xml:space="preserve"> a nesmie </w:t>
      </w:r>
      <w:del w:id="9" w:author="Autor">
        <w:r w:rsidR="00854F5C" w:rsidRPr="00E65D00" w:rsidDel="00691952">
          <w:rPr>
            <w:rFonts w:ascii="Times New Roman" w:hAnsi="Times New Roman"/>
            <w:bCs/>
          </w:rPr>
          <w:delText xml:space="preserve">ho </w:delText>
        </w:r>
      </w:del>
      <w:ins w:id="10" w:author="Autor">
        <w:r>
          <w:rPr>
            <w:rFonts w:ascii="Times New Roman" w:hAnsi="Times New Roman"/>
            <w:bCs/>
          </w:rPr>
          <w:t>ich</w:t>
        </w:r>
        <w:r w:rsidRPr="00E65D00">
          <w:rPr>
            <w:rFonts w:ascii="Times New Roman" w:hAnsi="Times New Roman"/>
            <w:bCs/>
          </w:rPr>
          <w:t xml:space="preserve"> </w:t>
        </w:r>
      </w:ins>
      <w:r w:rsidR="00854F5C" w:rsidRPr="00E65D00">
        <w:rPr>
          <w:rFonts w:ascii="Times New Roman" w:hAnsi="Times New Roman"/>
          <w:bCs/>
        </w:rPr>
        <w:t>zrušiť až do</w:t>
      </w:r>
      <w:r w:rsidR="001045E9" w:rsidRPr="00E65D00">
        <w:rPr>
          <w:rFonts w:ascii="Times New Roman" w:hAnsi="Times New Roman"/>
          <w:bCs/>
        </w:rPr>
        <w:t xml:space="preserve"> finančného ukončenia Projektu</w:t>
      </w:r>
      <w:r w:rsidR="00854F5C" w:rsidRPr="00E65D00">
        <w:rPr>
          <w:rFonts w:ascii="Times New Roman" w:hAnsi="Times New Roman"/>
          <w:bCs/>
        </w:rPr>
        <w:t xml:space="preserve">. </w:t>
      </w:r>
      <w:r w:rsidR="00A91910" w:rsidRPr="00BB494A">
        <w:rPr>
          <w:rFonts w:ascii="Times New Roman" w:hAnsi="Times New Roman"/>
          <w:bCs/>
        </w:rPr>
        <w:t xml:space="preserve">Ak je </w:t>
      </w:r>
      <w:r w:rsidR="00A91910" w:rsidRPr="00E65D00">
        <w:rPr>
          <w:rFonts w:ascii="Times New Roman" w:hAnsi="Times New Roman"/>
          <w:bCs/>
        </w:rPr>
        <w:t>účtom</w:t>
      </w:r>
      <w:r w:rsidR="00A91910" w:rsidRPr="00BB494A">
        <w:rPr>
          <w:rFonts w:ascii="Times New Roman" w:hAnsi="Times New Roman"/>
          <w:bCs/>
        </w:rPr>
        <w:t xml:space="preserve"> Prijímateľa rozpočtový výdavkový účet </w:t>
      </w:r>
      <w:r w:rsidR="00743E98" w:rsidRPr="00BB494A">
        <w:rPr>
          <w:rFonts w:ascii="Times New Roman" w:hAnsi="Times New Roman"/>
          <w:bCs/>
        </w:rPr>
        <w:t>pre prostriedky EÚ a štátneho rozpočtu na spolufinancovanie</w:t>
      </w:r>
      <w:del w:id="11" w:author="Autor">
        <w:r w:rsidR="00743E98" w:rsidRPr="00BB494A" w:rsidDel="00691952">
          <w:rPr>
            <w:rFonts w:ascii="Times New Roman" w:hAnsi="Times New Roman"/>
            <w:bCs/>
          </w:rPr>
          <w:delText xml:space="preserve"> slúžiaci </w:delText>
        </w:r>
        <w:r w:rsidR="00A91910" w:rsidRPr="00BB494A" w:rsidDel="00691952">
          <w:rPr>
            <w:rFonts w:ascii="Times New Roman" w:hAnsi="Times New Roman"/>
            <w:bCs/>
          </w:rPr>
          <w:delText>na príjem prostriedkov NFP</w:delText>
        </w:r>
      </w:del>
      <w:r w:rsidR="00A91910" w:rsidRPr="00BB494A">
        <w:rPr>
          <w:rFonts w:ascii="Times New Roman" w:hAnsi="Times New Roman"/>
          <w:bCs/>
        </w:rPr>
        <w:t xml:space="preserve">, a tento účet je využívaný aj na úhradu výdavkov spojených s Realizáciou aktivít Projektu z poskytnutej zálohovej platby, môžu byť špecifické výdavky realizované aj z iného </w:t>
      </w:r>
      <w:r w:rsidR="008B7AF3" w:rsidRPr="00BB494A">
        <w:rPr>
          <w:rFonts w:ascii="Times New Roman" w:hAnsi="Times New Roman"/>
          <w:bCs/>
        </w:rPr>
        <w:t xml:space="preserve">rozpočtového </w:t>
      </w:r>
      <w:r w:rsidR="00A91910" w:rsidRPr="00BB494A">
        <w:rPr>
          <w:rFonts w:ascii="Times New Roman" w:hAnsi="Times New Roman"/>
          <w:bCs/>
        </w:rPr>
        <w:t>výdavkového účtu otvoreného Prijímateľom. Tieto výdavky nesmú byť hradené z účtu zriadeného na realizáciu iných</w:t>
      </w:r>
      <w:r w:rsidR="00A91910" w:rsidRPr="00E65D00">
        <w:rPr>
          <w:rFonts w:ascii="Times New Roman" w:hAnsi="Times New Roman"/>
          <w:lang w:eastAsia="sk-SK"/>
        </w:rPr>
        <w:t xml:space="preserve">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w:t>
      </w:r>
      <w:commentRangeStart w:id="12"/>
      <w:r w:rsidR="00001C96" w:rsidRPr="00E65D00">
        <w:rPr>
          <w:rFonts w:ascii="Times New Roman" w:hAnsi="Times New Roman"/>
          <w:lang w:eastAsia="sk-SK"/>
        </w:rPr>
        <w:t>príslušnej</w:t>
      </w:r>
      <w:r w:rsidR="00402D50" w:rsidRPr="00E65D00">
        <w:rPr>
          <w:rFonts w:ascii="Times New Roman" w:hAnsi="Times New Roman"/>
          <w:lang w:eastAsia="sk-SK"/>
        </w:rPr>
        <w:t xml:space="preserve"> </w:t>
      </w:r>
      <w:commentRangeEnd w:id="12"/>
      <w:r w:rsidR="00307A1C" w:rsidRPr="004B3CDB">
        <w:rPr>
          <w:lang w:eastAsia="sk-SK"/>
        </w:rPr>
        <w:commentReference w:id="12"/>
      </w:r>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p>
    <w:p w14:paraId="5AEDE163" w14:textId="1CE68A31" w:rsidR="00A91910" w:rsidRPr="00E65D00" w:rsidDel="00BB494A" w:rsidRDefault="00A91910" w:rsidP="006B7FCA">
      <w:pPr>
        <w:spacing w:after="120"/>
        <w:ind w:left="540"/>
        <w:jc w:val="both"/>
        <w:rPr>
          <w:del w:id="13" w:author="Autor"/>
          <w:rFonts w:ascii="Times New Roman" w:hAnsi="Times New Roman"/>
          <w:lang w:eastAsia="sk-SK"/>
        </w:rPr>
      </w:pPr>
      <w:del w:id="14" w:author="Autor">
        <w:r w:rsidRPr="00E65D00" w:rsidDel="00BB494A">
          <w:rPr>
            <w:rFonts w:ascii="Times New Roman" w:hAnsi="Times New Roman"/>
            <w:lang w:eastAsia="sk-SK"/>
          </w:rPr>
          <w:delText xml:space="preserve">Prijímateľ je povinný oznámiť Poskytovateľovi identifikáciu výdavkového účtu otvoreného Prijímateľom, z ktorého realizuje špecifické typy výdavkov. </w:delText>
        </w:r>
      </w:del>
      <w:r w:rsidRPr="00E65D00">
        <w:rPr>
          <w:rFonts w:ascii="Times New Roman" w:hAnsi="Times New Roman"/>
          <w:lang w:eastAsia="sk-SK"/>
        </w:rPr>
        <w:t>Zoznam špecifických typov výdavkov uvedie Poskytovateľ v Príručke pre žiadateľa o NFP, resp. Príručke pre Prijímateľa</w:t>
      </w:r>
      <w:ins w:id="15" w:author="Autor">
        <w:r w:rsidR="00BB494A">
          <w:rPr>
            <w:rFonts w:ascii="Times New Roman" w:hAnsi="Times New Roman"/>
            <w:bCs/>
          </w:rPr>
          <w:t>.</w:t>
        </w:r>
        <w:r w:rsidR="00AE65DF">
          <w:rPr>
            <w:rFonts w:ascii="Times New Roman" w:hAnsi="Times New Roman"/>
            <w:bCs/>
          </w:rPr>
          <w:t xml:space="preserve"> </w:t>
        </w:r>
      </w:ins>
      <w:del w:id="16" w:author="Autor">
        <w:r w:rsidRPr="00E65D00" w:rsidDel="00BB494A">
          <w:rPr>
            <w:rFonts w:ascii="Times New Roman" w:hAnsi="Times New Roman"/>
            <w:lang w:eastAsia="sk-SK"/>
          </w:rPr>
          <w:delText>.</w:delText>
        </w:r>
      </w:del>
    </w:p>
    <w:p w14:paraId="72EC7F62" w14:textId="1B93534F" w:rsidR="00A91910" w:rsidRPr="00E65D00" w:rsidRDefault="00A91910" w:rsidP="00BB494A">
      <w:pPr>
        <w:spacing w:after="120"/>
        <w:jc w:val="both"/>
        <w:rPr>
          <w:rFonts w:ascii="Times New Roman" w:hAnsi="Times New Roman"/>
          <w:lang w:eastAsia="sk-SK"/>
        </w:rPr>
      </w:pPr>
      <w:r w:rsidRPr="00BB494A">
        <w:rPr>
          <w:rFonts w:ascii="Times New Roman" w:hAnsi="Times New Roman"/>
          <w:lang w:eastAsia="sk-SK"/>
        </w:rPr>
        <w:t>Oprávnený</w:t>
      </w:r>
      <w:r w:rsidRPr="00E65D00">
        <w:rPr>
          <w:rFonts w:ascii="Times New Roman" w:hAnsi="Times New Roman"/>
          <w:lang w:eastAsia="sk-SK"/>
        </w:rPr>
        <w:t xml:space="preserve"> výdavok </w:t>
      </w:r>
      <w:del w:id="17" w:author="Autor">
        <w:r w:rsidRPr="00E65D00" w:rsidDel="00BB494A">
          <w:rPr>
            <w:rFonts w:ascii="Times New Roman" w:hAnsi="Times New Roman"/>
            <w:lang w:eastAsia="sk-SK"/>
          </w:rPr>
          <w:delText xml:space="preserve">za podmienok definovaných v predchádzajúcom odseku </w:delText>
        </w:r>
      </w:del>
      <w:r w:rsidRPr="00E65D00">
        <w:rPr>
          <w:rFonts w:ascii="Times New Roman" w:hAnsi="Times New Roman"/>
          <w:lang w:eastAsia="sk-SK"/>
        </w:rPr>
        <w:t>vzniká prevodom príslušnej časti NFP z účtu Prijímateľa na iný výdavkový účet otvorený Prijímateľom definovaný v predchádzajúcom odseku a </w:t>
      </w:r>
      <w:r w:rsidR="00743E98" w:rsidRPr="00E65D00">
        <w:rPr>
          <w:rFonts w:ascii="Times New Roman" w:hAnsi="Times New Roman"/>
          <w:lang w:eastAsia="sk-SK"/>
        </w:rPr>
        <w:t>úhradou záväzku</w:t>
      </w:r>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75DFCC6F" w14:textId="6AB9A280"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r w:rsidR="00326E5F" w:rsidRPr="00E65D00">
        <w:rPr>
          <w:rFonts w:ascii="Times New Roman" w:hAnsi="Times New Roman"/>
          <w:lang w:eastAsia="sk-SK"/>
        </w:rPr>
        <w:t xml:space="preserve"> postupuje sa 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p>
    <w:p w14:paraId="25B2A5A7"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5189BDBA"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2C405C0B"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3C17D2CF" w14:textId="108C6483" w:rsidR="00A91910" w:rsidRPr="00E65D00" w:rsidRDefault="00A91910" w:rsidP="007510D9">
      <w:pPr>
        <w:pStyle w:val="Odsekzoznamu1"/>
        <w:numPr>
          <w:ilvl w:val="0"/>
          <w:numId w:val="58"/>
        </w:numPr>
        <w:spacing w:after="120" w:line="276" w:lineRule="auto"/>
        <w:jc w:val="both"/>
        <w:rPr>
          <w:sz w:val="22"/>
          <w:szCs w:val="22"/>
        </w:rPr>
      </w:pPr>
      <w:r w:rsidRPr="00E65D00">
        <w:rPr>
          <w:sz w:val="22"/>
          <w:szCs w:val="22"/>
        </w:rPr>
        <w:t>Systémom predfinancovania sa NFP, resp. jeho časť (ďalej aj „platba“) poskytuje na Oprávnené výdavky Projektu na základe Prijímateľom predložených neuhradených účtovných dokladov</w:t>
      </w:r>
      <w:ins w:id="18" w:author="Autor">
        <w:r w:rsidR="00DE40A7">
          <w:rPr>
            <w:sz w:val="22"/>
            <w:szCs w:val="22"/>
          </w:rPr>
          <w:t xml:space="preserve"> </w:t>
        </w:r>
        <w:r w:rsidR="00BB494A">
          <w:rPr>
            <w:sz w:val="22"/>
            <w:szCs w:val="22"/>
          </w:rPr>
          <w:t>/</w:t>
        </w:r>
        <w:r w:rsidR="00DE40A7">
          <w:rPr>
            <w:sz w:val="22"/>
            <w:szCs w:val="22"/>
          </w:rPr>
          <w:t xml:space="preserve"> </w:t>
        </w:r>
        <w:r w:rsidR="00BB494A">
          <w:rPr>
            <w:sz w:val="22"/>
            <w:szCs w:val="22"/>
          </w:rPr>
          <w:t>časti účtovných dokladov</w:t>
        </w:r>
      </w:ins>
      <w:r w:rsidRPr="00E65D00">
        <w:rPr>
          <w:sz w:val="22"/>
          <w:szCs w:val="22"/>
        </w:rPr>
        <w:t xml:space="preserve"> Dodávateľov Projektu</w:t>
      </w:r>
      <w:ins w:id="19" w:author="Autor">
        <w:r w:rsidR="00DE40A7">
          <w:rPr>
            <w:sz w:val="22"/>
            <w:szCs w:val="22"/>
          </w:rPr>
          <w:t xml:space="preserve">, pričom vlastné zdroje Prijímateľa môžu byť uhradené Dodávateľovi </w:t>
        </w:r>
        <w:r w:rsidR="000E6C19">
          <w:rPr>
            <w:sz w:val="22"/>
            <w:szCs w:val="22"/>
          </w:rPr>
          <w:t xml:space="preserve">Projektu </w:t>
        </w:r>
        <w:r w:rsidR="00DE40A7">
          <w:rPr>
            <w:sz w:val="22"/>
            <w:szCs w:val="22"/>
          </w:rPr>
          <w:t xml:space="preserve">aj pred </w:t>
        </w:r>
        <w:r w:rsidR="00AE65DF">
          <w:rPr>
            <w:sz w:val="22"/>
            <w:szCs w:val="22"/>
          </w:rPr>
          <w:t>úhradou</w:t>
        </w:r>
        <w:r w:rsidR="00DE40A7">
          <w:rPr>
            <w:sz w:val="22"/>
            <w:szCs w:val="22"/>
          </w:rPr>
          <w:t xml:space="preserve"> poskytnuté</w:t>
        </w:r>
        <w:r w:rsidR="00AE65DF">
          <w:rPr>
            <w:sz w:val="22"/>
            <w:szCs w:val="22"/>
          </w:rPr>
          <w:t>ho</w:t>
        </w:r>
        <w:r w:rsidR="00DE40A7">
          <w:rPr>
            <w:sz w:val="22"/>
            <w:szCs w:val="22"/>
          </w:rPr>
          <w:t xml:space="preserve"> predfinancovani</w:t>
        </w:r>
        <w:del w:id="20" w:author="Autor">
          <w:r w:rsidR="00DE40A7" w:rsidDel="00AE65DF">
            <w:rPr>
              <w:sz w:val="22"/>
              <w:szCs w:val="22"/>
            </w:rPr>
            <w:delText>e</w:delText>
          </w:r>
        </w:del>
        <w:r w:rsidR="00AE65DF">
          <w:rPr>
            <w:sz w:val="22"/>
            <w:szCs w:val="22"/>
          </w:rPr>
          <w:t>a formou rozpočtového opatrenia</w:t>
        </w:r>
        <w:r w:rsidR="00DE40A7">
          <w:rPr>
            <w:sz w:val="22"/>
            <w:szCs w:val="22"/>
          </w:rPr>
          <w:t>.</w:t>
        </w:r>
      </w:ins>
      <w:del w:id="21" w:author="Autor">
        <w:r w:rsidRPr="00E65D00" w:rsidDel="00DE40A7">
          <w:rPr>
            <w:sz w:val="22"/>
            <w:szCs w:val="22"/>
          </w:rPr>
          <w:delText>.</w:delText>
        </w:r>
      </w:del>
      <w:r w:rsidRPr="00E65D00">
        <w:rPr>
          <w:sz w:val="22"/>
          <w:szCs w:val="22"/>
        </w:rPr>
        <w:t xml:space="preserve"> </w:t>
      </w:r>
      <w:r w:rsidR="0043627B" w:rsidRPr="00E65D00">
        <w:rPr>
          <w:sz w:val="22"/>
          <w:szCs w:val="22"/>
        </w:rPr>
        <w:t>Podrobnosti a detailné postupy realizácie platieb systémom pre</w:t>
      </w:r>
      <w:r w:rsidR="0017059D" w:rsidRPr="00E65D00">
        <w:rPr>
          <w:sz w:val="22"/>
          <w:szCs w:val="22"/>
        </w:rPr>
        <w:t>d</w:t>
      </w:r>
      <w:r w:rsidR="0043627B" w:rsidRPr="00E65D00">
        <w:rPr>
          <w:sz w:val="22"/>
          <w:szCs w:val="22"/>
        </w:rPr>
        <w:t xml:space="preserve">financovania sú upravené v </w:t>
      </w:r>
      <w:commentRangeStart w:id="22"/>
      <w:r w:rsidR="00001C96" w:rsidRPr="00E65D00">
        <w:rPr>
          <w:sz w:val="22"/>
          <w:szCs w:val="22"/>
        </w:rPr>
        <w:t>príslušnej</w:t>
      </w:r>
      <w:r w:rsidR="0043627B" w:rsidRPr="00E65D00">
        <w:rPr>
          <w:sz w:val="22"/>
          <w:szCs w:val="22"/>
        </w:rPr>
        <w:t xml:space="preserve"> </w:t>
      </w:r>
      <w:commentRangeEnd w:id="22"/>
      <w:r w:rsidR="005241A3" w:rsidRPr="00E65D00">
        <w:rPr>
          <w:rStyle w:val="Odkaznakomentr"/>
          <w:rFonts w:eastAsia="Times New Roman"/>
          <w:sz w:val="22"/>
          <w:szCs w:val="22"/>
          <w:lang w:val="x-none" w:eastAsia="x-none"/>
        </w:rPr>
        <w:commentReference w:id="22"/>
      </w:r>
      <w:r w:rsidR="00493D00" w:rsidRPr="00E65D00">
        <w:rPr>
          <w:sz w:val="22"/>
          <w:szCs w:val="22"/>
        </w:rPr>
        <w:t xml:space="preserve">kapitole </w:t>
      </w:r>
      <w:r w:rsidR="0043627B" w:rsidRPr="00E65D00">
        <w:rPr>
          <w:sz w:val="22"/>
          <w:szCs w:val="22"/>
        </w:rPr>
        <w:t>Systému finančného riadenia, ktorý sa Zmluvné strany zaväzujú dodržiavať.</w:t>
      </w:r>
    </w:p>
    <w:p w14:paraId="78FF2D9B" w14:textId="77777777" w:rsidR="00A91910" w:rsidRPr="00E65D00" w:rsidRDefault="00A91910" w:rsidP="007510D9">
      <w:pPr>
        <w:pStyle w:val="Odsekzoznamu1"/>
        <w:spacing w:after="120" w:line="276" w:lineRule="auto"/>
        <w:jc w:val="both"/>
        <w:rPr>
          <w:sz w:val="22"/>
          <w:szCs w:val="22"/>
        </w:rPr>
      </w:pPr>
    </w:p>
    <w:p w14:paraId="70858E6A" w14:textId="19D189CF"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Poskytovateľ zabezpečí poskytnutie platby výlučne na základe Žiadosti o platbu (poskytnutie predfinancovania), predloženej Prijímateľom v</w:t>
      </w:r>
      <w:r w:rsidR="0031625F" w:rsidRPr="00E65D00">
        <w:rPr>
          <w:sz w:val="22"/>
          <w:szCs w:val="22"/>
        </w:rPr>
        <w:t> </w:t>
      </w:r>
      <w:r w:rsidRPr="00E65D00">
        <w:rPr>
          <w:sz w:val="22"/>
          <w:szCs w:val="22"/>
        </w:rPr>
        <w:t>EUR</w:t>
      </w: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 xml:space="preserve">. Žiadosť o platbu </w:t>
      </w:r>
      <w:r w:rsidR="006F2659" w:rsidRPr="00E65D00">
        <w:rPr>
          <w:sz w:val="22"/>
          <w:szCs w:val="22"/>
        </w:rPr>
        <w:t xml:space="preserve">(poskytnutie predfinancovania) </w:t>
      </w:r>
      <w:r w:rsidRPr="00E65D00">
        <w:rPr>
          <w:sz w:val="22"/>
          <w:szCs w:val="22"/>
        </w:rPr>
        <w:t xml:space="preserve">musí byť v súlade s rozpočtom Projektu. Prijímateľ v rámci formulára </w:t>
      </w:r>
      <w:r w:rsidRPr="00E65D00">
        <w:rPr>
          <w:sz w:val="22"/>
          <w:szCs w:val="22"/>
        </w:rPr>
        <w:lastRenderedPageBreak/>
        <w:t xml:space="preserve">Žiadosti o platbu </w:t>
      </w:r>
      <w:r w:rsidR="006F2659" w:rsidRPr="00E65D00">
        <w:rPr>
          <w:sz w:val="22"/>
          <w:szCs w:val="22"/>
        </w:rPr>
        <w:t xml:space="preserve">(poskytnutie predfinancovania) </w:t>
      </w:r>
      <w:r w:rsidRPr="00E65D00">
        <w:rPr>
          <w:sz w:val="22"/>
          <w:szCs w:val="22"/>
        </w:rPr>
        <w:t>uvedie nárokovanú sumu</w:t>
      </w:r>
      <w:r w:rsidR="006F2659" w:rsidRPr="00E65D00">
        <w:rPr>
          <w:sz w:val="22"/>
          <w:szCs w:val="22"/>
        </w:rPr>
        <w:t xml:space="preserve"> finančných prostriedkov</w:t>
      </w:r>
      <w:r w:rsidRPr="00E65D00">
        <w:rPr>
          <w:sz w:val="22"/>
          <w:szCs w:val="22"/>
        </w:rPr>
        <w:t xml:space="preserve"> podľa skupiny výdavkov uvedenej v prílohe č. </w:t>
      </w:r>
      <w:r w:rsidR="00C61D74">
        <w:rPr>
          <w:sz w:val="22"/>
          <w:szCs w:val="22"/>
        </w:rPr>
        <w:t>3</w:t>
      </w:r>
      <w:r w:rsidR="00C61D74" w:rsidRPr="00E65D00">
        <w:rPr>
          <w:sz w:val="22"/>
          <w:szCs w:val="22"/>
        </w:rPr>
        <w:t xml:space="preserve"> </w:t>
      </w:r>
      <w:r w:rsidRPr="00E65D00">
        <w:rPr>
          <w:sz w:val="22"/>
          <w:szCs w:val="22"/>
        </w:rPr>
        <w:t xml:space="preserve">Zmluvy </w:t>
      </w:r>
      <w:r w:rsidR="008B7AF3" w:rsidRPr="00E65D00">
        <w:rPr>
          <w:sz w:val="22"/>
          <w:szCs w:val="22"/>
        </w:rPr>
        <w:t xml:space="preserve">o poskytnutí NFP </w:t>
      </w:r>
      <w:r w:rsidRPr="00E65D00">
        <w:rPr>
          <w:sz w:val="22"/>
          <w:szCs w:val="22"/>
        </w:rPr>
        <w:t>(Rozpočet Projektu).</w:t>
      </w:r>
    </w:p>
    <w:p w14:paraId="4EB56321" w14:textId="77777777" w:rsidR="00A91910" w:rsidRPr="00E65D00" w:rsidRDefault="00A91910" w:rsidP="007510D9">
      <w:pPr>
        <w:pStyle w:val="Odsekzoznamu1"/>
        <w:spacing w:line="276" w:lineRule="auto"/>
        <w:rPr>
          <w:sz w:val="22"/>
          <w:szCs w:val="22"/>
        </w:rPr>
      </w:pPr>
    </w:p>
    <w:p w14:paraId="1FA8D51D" w14:textId="27564140"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Spolu so Žiadosťou o platbu (poskytnutie predfinancovania) predkladá Prijímateľ aj neuhradené účtovné doklady</w:t>
      </w:r>
      <w:ins w:id="23" w:author="Autor">
        <w:r w:rsidR="00AE65DF">
          <w:rPr>
            <w:sz w:val="22"/>
            <w:szCs w:val="22"/>
          </w:rPr>
          <w:t xml:space="preserve"> </w:t>
        </w:r>
        <w:r w:rsidR="00BB494A">
          <w:rPr>
            <w:sz w:val="22"/>
            <w:szCs w:val="22"/>
          </w:rPr>
          <w:t>/</w:t>
        </w:r>
        <w:r w:rsidR="00AE65DF">
          <w:rPr>
            <w:sz w:val="22"/>
            <w:szCs w:val="22"/>
          </w:rPr>
          <w:t xml:space="preserve"> </w:t>
        </w:r>
        <w:r w:rsidR="00BB494A">
          <w:rPr>
            <w:sz w:val="22"/>
            <w:szCs w:val="22"/>
          </w:rPr>
          <w:t>časti účtovných dokladov</w:t>
        </w:r>
      </w:ins>
      <w:r w:rsidRPr="00E65D00">
        <w:rPr>
          <w:sz w:val="22"/>
          <w:szCs w:val="22"/>
        </w:rPr>
        <w:t xml:space="preserve"> (</w:t>
      </w:r>
      <w:r w:rsidR="0031625F" w:rsidRPr="00E65D00">
        <w:rPr>
          <w:sz w:val="22"/>
          <w:szCs w:val="22"/>
        </w:rPr>
        <w:t>faktúra</w:t>
      </w:r>
      <w:r w:rsidRPr="00E65D00">
        <w:rPr>
          <w:sz w:val="22"/>
          <w:szCs w:val="22"/>
        </w:rPr>
        <w:t>, prípadne doklad rovnocennej dôkaznej hodnoty</w:t>
      </w:r>
      <w:r w:rsidR="00236961">
        <w:rPr>
          <w:sz w:val="22"/>
          <w:szCs w:val="22"/>
        </w:rPr>
        <w:t>, resp. ich kópia</w:t>
      </w:r>
      <w:r w:rsidR="0031625F" w:rsidRPr="00E65D00">
        <w:rPr>
          <w:sz w:val="22"/>
          <w:szCs w:val="22"/>
        </w:rPr>
        <w:t xml:space="preserve">) prijaté od </w:t>
      </w:r>
      <w:r w:rsidR="0043627B" w:rsidRPr="00E65D00">
        <w:rPr>
          <w:sz w:val="22"/>
          <w:szCs w:val="22"/>
        </w:rPr>
        <w:t>D</w:t>
      </w:r>
      <w:r w:rsidR="0031625F" w:rsidRPr="00E65D00">
        <w:rPr>
          <w:sz w:val="22"/>
          <w:szCs w:val="22"/>
        </w:rPr>
        <w:t>odávateľa</w:t>
      </w:r>
      <w:r w:rsidR="00DF7A41" w:rsidRPr="00E65D00">
        <w:rPr>
          <w:sz w:val="22"/>
          <w:szCs w:val="22"/>
        </w:rPr>
        <w:t xml:space="preserve"> P</w:t>
      </w:r>
      <w:r w:rsidR="0043627B" w:rsidRPr="00E65D00">
        <w:rPr>
          <w:sz w:val="22"/>
          <w:szCs w:val="22"/>
        </w:rPr>
        <w:t>rojektu</w:t>
      </w:r>
      <w:r w:rsidR="0031625F" w:rsidRPr="00E65D00">
        <w:rPr>
          <w:sz w:val="22"/>
          <w:szCs w:val="22"/>
        </w:rPr>
        <w:t xml:space="preserve"> a </w:t>
      </w:r>
      <w:r w:rsidRPr="00E65D00">
        <w:rPr>
          <w:sz w:val="22"/>
          <w:szCs w:val="22"/>
        </w:rPr>
        <w:t>relevantnú podpornú dokumentáciu</w:t>
      </w:r>
      <w:r w:rsidR="00320059">
        <w:rPr>
          <w:sz w:val="22"/>
          <w:szCs w:val="22"/>
        </w:rPr>
        <w:t xml:space="preserve">, </w:t>
      </w:r>
      <w:r w:rsidR="00320059" w:rsidRPr="00674631">
        <w:rPr>
          <w:sz w:val="22"/>
          <w:szCs w:val="22"/>
        </w:rPr>
        <w:t>resp. jej kópiu</w:t>
      </w:r>
      <w:r w:rsidR="008E488D" w:rsidRPr="00674631">
        <w:rPr>
          <w:sz w:val="22"/>
          <w:szCs w:val="22"/>
        </w:rPr>
        <w:t>,</w:t>
      </w:r>
      <w:r w:rsidR="008E488D" w:rsidRPr="008973DF">
        <w:rPr>
          <w:sz w:val="22"/>
          <w:szCs w:val="22"/>
        </w:rPr>
        <w:t xml:space="preserve"> </w:t>
      </w:r>
      <w:r w:rsidR="008E488D" w:rsidRPr="00E65D00">
        <w:rPr>
          <w:sz w:val="22"/>
          <w:szCs w:val="22"/>
        </w:rPr>
        <w:t xml:space="preserve">ktorej minimálny rozsah stanovuje Systém riadenia EŠIF a </w:t>
      </w:r>
      <w:r w:rsidR="005241A3" w:rsidRPr="00E65D00">
        <w:rPr>
          <w:sz w:val="22"/>
          <w:szCs w:val="22"/>
        </w:rPr>
        <w:t>Poskytovateľ</w:t>
      </w:r>
      <w:r w:rsidRPr="00E65D00">
        <w:rPr>
          <w:sz w:val="22"/>
          <w:szCs w:val="22"/>
        </w:rPr>
        <w:t xml:space="preserve">, a to v lehote splatnosti týchto účtovných dokladov. Jeden rovnopis účtovných dokladov si ponecháva Prijímateľ. Ak sú súčasťou výdavkov Prijímateľa aj hotovostné úhrady, tieto výdavky zahrnie do Žiadosti o platbu </w:t>
      </w:r>
      <w:r w:rsidR="006F2659" w:rsidRPr="00E65D00">
        <w:rPr>
          <w:sz w:val="22"/>
          <w:szCs w:val="22"/>
        </w:rPr>
        <w:t xml:space="preserve">(poskytnutie predfinancovania) </w:t>
      </w:r>
      <w:r w:rsidRPr="00E65D00">
        <w:rPr>
          <w:sz w:val="22"/>
          <w:szCs w:val="22"/>
        </w:rPr>
        <w:t xml:space="preserve">a predloží k nim príslušné účtovné doklady, ktoré potvrdzujú hotovostnú úhradu (napr. pokladničný blok). </w:t>
      </w:r>
      <w:r w:rsidR="00691C16" w:rsidRPr="00E65D00">
        <w:rPr>
          <w:rFonts w:cs="Arial"/>
          <w:sz w:val="22"/>
          <w:szCs w:val="22"/>
        </w:rPr>
        <w:t xml:space="preserve">Prijímateľ môže do </w:t>
      </w:r>
      <w:r w:rsidR="0043627B" w:rsidRPr="00E65D00">
        <w:rPr>
          <w:rFonts w:cs="Arial"/>
          <w:sz w:val="22"/>
          <w:szCs w:val="22"/>
        </w:rPr>
        <w:t>Ž</w:t>
      </w:r>
      <w:r w:rsidR="00691C16" w:rsidRPr="00E65D00">
        <w:rPr>
          <w:rFonts w:cs="Arial"/>
          <w:sz w:val="22"/>
          <w:szCs w:val="22"/>
        </w:rPr>
        <w:t xml:space="preserve">iadosti o platbu (poskytnutie predfinancovania) zahrnúť </w:t>
      </w:r>
      <w:r w:rsidR="008E488D" w:rsidRPr="00E65D00">
        <w:rPr>
          <w:rFonts w:cs="Arial"/>
          <w:sz w:val="22"/>
          <w:szCs w:val="22"/>
        </w:rPr>
        <w:t>hotovostnú alebo</w:t>
      </w:r>
      <w:r w:rsidR="00691C16" w:rsidRPr="00E65D00">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43627B" w:rsidRPr="00E65D00">
        <w:rPr>
          <w:rFonts w:cs="Arial"/>
          <w:sz w:val="22"/>
          <w:szCs w:val="22"/>
        </w:rPr>
        <w:t>EŠIF a Poskytovateľ</w:t>
      </w:r>
      <w:r w:rsidR="00691C16" w:rsidRPr="00E65D00">
        <w:rPr>
          <w:rFonts w:cs="Arial"/>
          <w:sz w:val="22"/>
          <w:szCs w:val="22"/>
        </w:rPr>
        <w:t>.</w:t>
      </w:r>
    </w:p>
    <w:p w14:paraId="2B047122" w14:textId="77777777" w:rsidR="00A91910" w:rsidRPr="00E65D00" w:rsidRDefault="00A91910" w:rsidP="007510D9">
      <w:pPr>
        <w:pStyle w:val="Odsekzoznamu1"/>
        <w:tabs>
          <w:tab w:val="num" w:pos="1353"/>
        </w:tabs>
        <w:spacing w:after="120" w:line="276" w:lineRule="auto"/>
        <w:jc w:val="both"/>
        <w:rPr>
          <w:sz w:val="22"/>
          <w:szCs w:val="22"/>
        </w:rPr>
      </w:pPr>
    </w:p>
    <w:p w14:paraId="6474F6A6" w14:textId="7CBEF6E3"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uhradiť Dodávateľom účtovné doklady súvisiace s Realizáciou aktivít Projektu najneskôr do </w:t>
      </w:r>
      <w:ins w:id="24" w:author="Autor">
        <w:r w:rsidR="00EE6452">
          <w:rPr>
            <w:sz w:val="22"/>
            <w:szCs w:val="22"/>
          </w:rPr>
          <w:t xml:space="preserve">5 </w:t>
        </w:r>
        <w:del w:id="25" w:author="Autor">
          <w:r w:rsidR="00EE6452" w:rsidDel="00585EC4">
            <w:rPr>
              <w:sz w:val="22"/>
              <w:szCs w:val="22"/>
            </w:rPr>
            <w:delText>pracovných</w:delText>
          </w:r>
        </w:del>
      </w:ins>
      <w:del w:id="26" w:author="Autor">
        <w:r w:rsidR="00481DCF" w:rsidRPr="00E65D00" w:rsidDel="00585EC4">
          <w:rPr>
            <w:sz w:val="22"/>
            <w:szCs w:val="22"/>
          </w:rPr>
          <w:delText xml:space="preserve">3 </w:delText>
        </w:r>
      </w:del>
      <w:r w:rsidRPr="00E65D00">
        <w:rPr>
          <w:sz w:val="22"/>
          <w:szCs w:val="22"/>
        </w:rPr>
        <w:t xml:space="preserve">dní odo dňa aktivácie evidenčného listu úprav rozpočtu potvrdzujúci úpravu rozpočtu Prijímateľa.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 xml:space="preserve">znáša </w:t>
      </w:r>
      <w:r w:rsidR="0043627B" w:rsidRPr="00E65D00">
        <w:rPr>
          <w:sz w:val="22"/>
          <w:szCs w:val="22"/>
        </w:rPr>
        <w:t>P</w:t>
      </w:r>
      <w:r w:rsidR="00967989" w:rsidRPr="00E65D00">
        <w:rPr>
          <w:sz w:val="22"/>
          <w:szCs w:val="22"/>
        </w:rPr>
        <w:t>rijímateľ.</w:t>
      </w:r>
    </w:p>
    <w:p w14:paraId="76271B36" w14:textId="77777777" w:rsidR="00A91910" w:rsidRPr="00E65D00" w:rsidRDefault="00A91910" w:rsidP="007510D9">
      <w:pPr>
        <w:pStyle w:val="Odsekzoznamu1"/>
        <w:tabs>
          <w:tab w:val="num" w:pos="1353"/>
        </w:tabs>
        <w:spacing w:after="120" w:line="276" w:lineRule="auto"/>
        <w:jc w:val="both"/>
        <w:rPr>
          <w:sz w:val="22"/>
          <w:szCs w:val="22"/>
        </w:rPr>
      </w:pPr>
    </w:p>
    <w:p w14:paraId="554BEFCF" w14:textId="58E562FD"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 poskytnutí každej platby systémom predfinancovania je Prijímateľ povinný celú jej výšku zúčtovať, a to do 10 dní odo dňa aktivácie evidenčného listu úprav rozpočtu potvrdzujúci úpravu rozpočtu Prijímateľa. </w:t>
      </w:r>
    </w:p>
    <w:p w14:paraId="5D3BC884" w14:textId="77777777" w:rsidR="00A91910" w:rsidRPr="00E65D00" w:rsidRDefault="00A91910" w:rsidP="007510D9">
      <w:pPr>
        <w:pStyle w:val="Odsekzoznamu1"/>
        <w:tabs>
          <w:tab w:val="num" w:pos="1353"/>
        </w:tabs>
        <w:spacing w:after="120" w:line="276" w:lineRule="auto"/>
        <w:jc w:val="both"/>
        <w:rPr>
          <w:sz w:val="22"/>
          <w:szCs w:val="22"/>
        </w:rPr>
      </w:pPr>
    </w:p>
    <w:p w14:paraId="59885481" w14:textId="03B2EB3B"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w:t>
      </w:r>
      <w:r w:rsidR="00743E98" w:rsidRPr="00E65D00">
        <w:rPr>
          <w:sz w:val="22"/>
          <w:szCs w:val="22"/>
        </w:rPr>
        <w:t xml:space="preserve">zúčtuje </w:t>
      </w:r>
      <w:r w:rsidRPr="00E65D00">
        <w:rPr>
          <w:sz w:val="22"/>
          <w:szCs w:val="22"/>
        </w:rPr>
        <w:t xml:space="preserve">platbu </w:t>
      </w:r>
      <w:r w:rsidR="00743E98" w:rsidRPr="00E65D00">
        <w:rPr>
          <w:sz w:val="22"/>
          <w:szCs w:val="22"/>
        </w:rPr>
        <w:t xml:space="preserve">Poskytovateľovi </w:t>
      </w:r>
      <w:r w:rsidRPr="00E65D00">
        <w:rPr>
          <w:sz w:val="22"/>
          <w:szCs w:val="22"/>
        </w:rPr>
        <w:t>predložením Žiadosti o platbu (zúčtovanie predfinancovania), ktorú predkladá spolu s výpisom z účtu potvrdzujúc</w:t>
      </w:r>
      <w:r w:rsidR="008B7AF3" w:rsidRPr="00E65D00">
        <w:rPr>
          <w:sz w:val="22"/>
          <w:szCs w:val="22"/>
        </w:rPr>
        <w:t>i</w:t>
      </w:r>
      <w:r w:rsidRPr="00E65D00">
        <w:rPr>
          <w:sz w:val="22"/>
          <w:szCs w:val="22"/>
        </w:rPr>
        <w:t>m príjem NFP</w:t>
      </w:r>
      <w:r w:rsidR="00743E98" w:rsidRPr="00E65D00">
        <w:rPr>
          <w:sz w:val="22"/>
          <w:szCs w:val="22"/>
        </w:rPr>
        <w:t>,</w:t>
      </w:r>
      <w:r w:rsidRPr="00E65D00">
        <w:rPr>
          <w:sz w:val="22"/>
          <w:szCs w:val="22"/>
        </w:rPr>
        <w:t xml:space="preserve"> ako aj </w:t>
      </w:r>
      <w:r w:rsidR="00743E98" w:rsidRPr="00E65D00">
        <w:rPr>
          <w:sz w:val="22"/>
          <w:szCs w:val="22"/>
        </w:rPr>
        <w:t xml:space="preserve">dokladmi </w:t>
      </w:r>
      <w:r w:rsidRPr="00E65D00">
        <w:rPr>
          <w:sz w:val="22"/>
          <w:szCs w:val="22"/>
        </w:rPr>
        <w:t>potvrdzujúc</w:t>
      </w:r>
      <w:r w:rsidR="00743E98" w:rsidRPr="00E65D00">
        <w:rPr>
          <w:sz w:val="22"/>
          <w:szCs w:val="22"/>
        </w:rPr>
        <w:t>imi</w:t>
      </w:r>
      <w:r w:rsidRPr="00E65D00">
        <w:rPr>
          <w:sz w:val="22"/>
          <w:szCs w:val="22"/>
        </w:rPr>
        <w:t xml:space="preserve"> skutočnú úhradu výdavkov deklarovaných v Žiadosti o platbu </w:t>
      </w:r>
      <w:r w:rsidR="006F2659" w:rsidRPr="00E65D00">
        <w:rPr>
          <w:sz w:val="22"/>
          <w:szCs w:val="22"/>
        </w:rPr>
        <w:t xml:space="preserve">(zúčtovanie predfinancovania) </w:t>
      </w:r>
      <w:r w:rsidRPr="00E65D00">
        <w:rPr>
          <w:sz w:val="22"/>
          <w:szCs w:val="22"/>
        </w:rPr>
        <w:t>– výpis</w:t>
      </w:r>
      <w:r w:rsidR="00743E98" w:rsidRPr="00E65D00">
        <w:rPr>
          <w:sz w:val="22"/>
          <w:szCs w:val="22"/>
        </w:rPr>
        <w:t>om</w:t>
      </w:r>
      <w:r w:rsidRPr="00E65D00">
        <w:rPr>
          <w:sz w:val="22"/>
          <w:szCs w:val="22"/>
        </w:rPr>
        <w:t xml:space="preserve"> z účtu alebo prehlásen</w:t>
      </w:r>
      <w:r w:rsidR="00743E98" w:rsidRPr="00E65D00">
        <w:rPr>
          <w:sz w:val="22"/>
          <w:szCs w:val="22"/>
        </w:rPr>
        <w:t>ím</w:t>
      </w:r>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predfinancovania) Prijímateľ uvedie aj výdavky viažuce sa na prípadné hotovostné</w:t>
      </w:r>
      <w:r w:rsidR="008E3322" w:rsidRPr="00E65D00">
        <w:rPr>
          <w:sz w:val="22"/>
          <w:szCs w:val="22"/>
        </w:rPr>
        <w:t xml:space="preserve"> a bezhotovostné</w:t>
      </w:r>
      <w:r w:rsidRPr="00E65D00">
        <w:rPr>
          <w:sz w:val="22"/>
          <w:szCs w:val="22"/>
        </w:rPr>
        <w:t xml:space="preserve"> úhrady</w:t>
      </w: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ktoré boli zahrnuté do Žiadosti o</w:t>
      </w:r>
      <w:r w:rsidR="00743E98" w:rsidRPr="00E65D00">
        <w:rPr>
          <w:sz w:val="22"/>
          <w:szCs w:val="22"/>
        </w:rPr>
        <w:t> </w:t>
      </w:r>
      <w:r w:rsidRPr="00E65D00">
        <w:rPr>
          <w:sz w:val="22"/>
          <w:szCs w:val="22"/>
        </w:rPr>
        <w:t>platbu</w:t>
      </w:r>
      <w:r w:rsidR="00743E98" w:rsidRPr="00E65D00">
        <w:rPr>
          <w:sz w:val="22"/>
          <w:szCs w:val="22"/>
        </w:rPr>
        <w:t xml:space="preserve"> (poskytnutie predfinancovania)</w:t>
      </w:r>
      <w:r w:rsidRPr="00E65D00">
        <w:rPr>
          <w:sz w:val="22"/>
          <w:szCs w:val="22"/>
        </w:rPr>
        <w:t>, pričom nie je povinný opätovne predkladať tie isté doklady potvrdzujúce hotovostnú</w:t>
      </w:r>
      <w:r w:rsidR="00743E98" w:rsidRPr="00E65D00">
        <w:rPr>
          <w:sz w:val="22"/>
          <w:szCs w:val="22"/>
        </w:rPr>
        <w:t xml:space="preserve"> alebo bezhotovostnú</w:t>
      </w:r>
      <w:r w:rsidRPr="00E65D00">
        <w:rPr>
          <w:sz w:val="22"/>
          <w:szCs w:val="22"/>
        </w:rPr>
        <w:t xml:space="preserve"> úhradu. K jednej Žiadosti o platbu (poskytnutie predfinancovania) môže Prijímateľ predložiť Poskytovateľovi len jednu Žiadosť o platbu (zúčtovanie predfinancovania).</w:t>
      </w:r>
      <w:r w:rsidR="00001C96" w:rsidRPr="00E65D00">
        <w:rPr>
          <w:sz w:val="22"/>
          <w:szCs w:val="22"/>
        </w:rPr>
        <w:t xml:space="preserve"> </w:t>
      </w:r>
      <w:r w:rsidR="00493D00" w:rsidRPr="00E65D00">
        <w:rPr>
          <w:sz w:val="22"/>
          <w:szCs w:val="22"/>
        </w:rPr>
        <w:t>A</w:t>
      </w:r>
      <w:r w:rsidR="00001C96" w:rsidRPr="00E65D00">
        <w:rPr>
          <w:sz w:val="22"/>
          <w:szCs w:val="22"/>
        </w:rPr>
        <w:t xml:space="preserve">k bolo predfinancovanie poskytnuté vo viacerých platbách, z dôvodu vyčlenenej časti nárokovaných finančných prostriedkov z predloženej Žiadosti o platbu (poskytnutie predfinancovania), je Prijímateľ povinný </w:t>
      </w:r>
      <w:r w:rsidR="00215405">
        <w:rPr>
          <w:sz w:val="22"/>
          <w:szCs w:val="22"/>
        </w:rPr>
        <w:t xml:space="preserve">zúčtovať </w:t>
      </w:r>
      <w:r w:rsidR="00001C96" w:rsidRPr="00E65D00">
        <w:rPr>
          <w:sz w:val="22"/>
          <w:szCs w:val="22"/>
        </w:rPr>
        <w:t>každú jednu poskytnutú platbu predfinancovania samostatne (t. j. predložiť samostatnú Žiadosť o platbu – zúčtovanie predfinancovania).</w:t>
      </w:r>
      <w:r w:rsidRPr="00E65D00">
        <w:rPr>
          <w:sz w:val="22"/>
          <w:szCs w:val="22"/>
        </w:rPr>
        <w:t xml:space="preserve"> Nezúčtovaný rozdiel</w:t>
      </w:r>
      <w:r w:rsidR="00743E98" w:rsidRPr="00E65D00">
        <w:rPr>
          <w:sz w:val="22"/>
          <w:szCs w:val="22"/>
        </w:rPr>
        <w:t xml:space="preserve"> poskytnutého</w:t>
      </w:r>
      <w:r w:rsidRPr="00E65D00">
        <w:rPr>
          <w:sz w:val="22"/>
          <w:szCs w:val="22"/>
        </w:rPr>
        <w:t xml:space="preserve"> predfinancovania je Prijímateľ povinný bezodkladne (najneskôr do </w:t>
      </w:r>
      <w:del w:id="27" w:author="Autor">
        <w:r w:rsidRPr="00E65D00" w:rsidDel="006B4AA6">
          <w:rPr>
            <w:sz w:val="22"/>
            <w:szCs w:val="22"/>
          </w:rPr>
          <w:delText xml:space="preserve">5 </w:delText>
        </w:r>
      </w:del>
      <w:ins w:id="28" w:author="Autor">
        <w:r w:rsidR="006B4AA6">
          <w:rPr>
            <w:sz w:val="22"/>
            <w:szCs w:val="22"/>
          </w:rPr>
          <w:t xml:space="preserve">10 </w:t>
        </w:r>
      </w:ins>
      <w:r w:rsidRPr="00E65D00">
        <w:rPr>
          <w:sz w:val="22"/>
          <w:szCs w:val="22"/>
        </w:rPr>
        <w:t xml:space="preserve">dní) od uplynutia lehoty na zúčtovanie vrátiť </w:t>
      </w: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predfinancovania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r w:rsidR="00967989" w:rsidRPr="006B7FCA">
        <w:rPr>
          <w:sz w:val="22"/>
        </w:rPr>
        <w:t>.</w:t>
      </w:r>
    </w:p>
    <w:p w14:paraId="5E1ECFEC" w14:textId="42BB5487" w:rsidR="00A91910" w:rsidRPr="00E65D00" w:rsidRDefault="00A91910" w:rsidP="006B7FCA">
      <w:pPr>
        <w:pStyle w:val="Odsekzoznamu1"/>
        <w:tabs>
          <w:tab w:val="num" w:pos="1353"/>
        </w:tabs>
        <w:spacing w:after="120" w:line="276" w:lineRule="auto"/>
        <w:jc w:val="both"/>
        <w:rPr>
          <w:sz w:val="22"/>
          <w:szCs w:val="22"/>
        </w:rPr>
      </w:pPr>
    </w:p>
    <w:p w14:paraId="5F1B82A0" w14:textId="77777777" w:rsidR="00A91910" w:rsidRPr="00E65D00" w:rsidRDefault="00A91910" w:rsidP="007510D9">
      <w:pPr>
        <w:pStyle w:val="Odsekzoznamu1"/>
        <w:tabs>
          <w:tab w:val="num" w:pos="1353"/>
        </w:tabs>
        <w:spacing w:after="120" w:line="276" w:lineRule="auto"/>
        <w:jc w:val="both"/>
        <w:rPr>
          <w:sz w:val="22"/>
          <w:szCs w:val="22"/>
        </w:rPr>
      </w:pPr>
    </w:p>
    <w:p w14:paraId="3D6F1190" w14:textId="0DCC7A0E" w:rsidR="00A91910" w:rsidRPr="00F05C74"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lastRenderedPageBreak/>
        <w:t xml:space="preserve">Prijímateľ je povinný vo všetkých predkladaných Žiadostiach o platbu </w:t>
      </w:r>
      <w:del w:id="29" w:author="Autor">
        <w:r w:rsidRPr="00E65D00" w:rsidDel="00EE5A6E">
          <w:rPr>
            <w:sz w:val="22"/>
            <w:szCs w:val="22"/>
          </w:rPr>
          <w:delText xml:space="preserve"> </w:delText>
        </w:r>
      </w:del>
      <w:r w:rsidRPr="00E65D00">
        <w:rPr>
          <w:sz w:val="22"/>
          <w:szCs w:val="22"/>
        </w:rPr>
        <w:t xml:space="preserve">uvádzať výlučne </w:t>
      </w:r>
      <w:r w:rsidR="00481DCF"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týchto Žiadostiach o platbu. </w:t>
      </w:r>
      <w:r w:rsidR="0021081B" w:rsidRPr="00E65D00">
        <w:rPr>
          <w:sz w:val="22"/>
          <w:szCs w:val="22"/>
        </w:rPr>
        <w:t>Ak</w:t>
      </w:r>
      <w:r w:rsidR="007C2BC1" w:rsidRPr="00E65D00">
        <w:rPr>
          <w:sz w:val="22"/>
          <w:szCs w:val="22"/>
        </w:rPr>
        <w:t xml:space="preserve"> </w:t>
      </w:r>
      <w:r w:rsidRPr="00E65D00">
        <w:rPr>
          <w:sz w:val="22"/>
          <w:szCs w:val="22"/>
        </w:rPr>
        <w:t>na základe nepravých 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xml:space="preserve">; ak sa o skutočnosti, že došlo k vyplateniu alebo schváleniu platby na základe nepravých alebo nesprávnych údajov dozvie Poskytovateľ, postupuje </w:t>
      </w:r>
      <w:r w:rsidR="00571CAF" w:rsidRPr="00F05C74">
        <w:rPr>
          <w:sz w:val="22"/>
          <w:szCs w:val="22"/>
        </w:rPr>
        <w:t xml:space="preserve">podľa článku 10 VZP. </w:t>
      </w:r>
    </w:p>
    <w:p w14:paraId="69018831" w14:textId="77777777" w:rsidR="00A91910" w:rsidRPr="00F05C74" w:rsidRDefault="00A91910" w:rsidP="007510D9">
      <w:pPr>
        <w:pStyle w:val="Odsekzoznamu1"/>
        <w:tabs>
          <w:tab w:val="num" w:pos="1353"/>
        </w:tabs>
        <w:spacing w:after="120" w:line="276" w:lineRule="auto"/>
        <w:jc w:val="both"/>
        <w:rPr>
          <w:sz w:val="22"/>
          <w:szCs w:val="22"/>
        </w:rPr>
      </w:pPr>
    </w:p>
    <w:p w14:paraId="7AD2B98E" w14:textId="7CA63741" w:rsidR="00A91910" w:rsidRPr="00E65D00" w:rsidRDefault="00A91910" w:rsidP="00CF137C">
      <w:pPr>
        <w:pStyle w:val="Odsekzoznamu1"/>
        <w:numPr>
          <w:ilvl w:val="0"/>
          <w:numId w:val="58"/>
        </w:numPr>
        <w:spacing w:after="120" w:line="276" w:lineRule="auto"/>
        <w:jc w:val="both"/>
        <w:rPr>
          <w:b/>
          <w:bCs/>
          <w:color w:val="20231E"/>
          <w:sz w:val="22"/>
          <w:szCs w:val="22"/>
        </w:rPr>
      </w:pPr>
      <w:r w:rsidRPr="00F05C74">
        <w:rPr>
          <w:sz w:val="22"/>
          <w:szCs w:val="22"/>
        </w:rPr>
        <w:t>Poskytovateľ je povinný vykonať kontrolu Žiadosti o</w:t>
      </w:r>
      <w:r w:rsidR="00BF0C28" w:rsidRPr="00F05C74">
        <w:rPr>
          <w:sz w:val="22"/>
          <w:szCs w:val="22"/>
        </w:rPr>
        <w:t> </w:t>
      </w:r>
      <w:r w:rsidRPr="00F05C74">
        <w:rPr>
          <w:sz w:val="22"/>
          <w:szCs w:val="22"/>
        </w:rPr>
        <w:t>platbu</w:t>
      </w:r>
      <w:r w:rsidR="00BF0C28" w:rsidRPr="00F05C74">
        <w:rPr>
          <w:sz w:val="22"/>
          <w:szCs w:val="22"/>
        </w:rPr>
        <w:t xml:space="preserve"> </w:t>
      </w:r>
      <w:r w:rsidRPr="00F05C74">
        <w:rPr>
          <w:sz w:val="22"/>
          <w:szCs w:val="22"/>
        </w:rPr>
        <w:t xml:space="preserve">podľa </w:t>
      </w:r>
      <w:r w:rsidR="0068717E" w:rsidRPr="00F05C74">
        <w:rPr>
          <w:sz w:val="22"/>
          <w:szCs w:val="22"/>
        </w:rPr>
        <w:t>§</w:t>
      </w:r>
      <w:r w:rsidR="00205F39" w:rsidRPr="00F05C74">
        <w:rPr>
          <w:sz w:val="22"/>
          <w:szCs w:val="22"/>
        </w:rPr>
        <w:t xml:space="preserve"> </w:t>
      </w:r>
      <w:r w:rsidR="0068717E" w:rsidRPr="00F05C74">
        <w:rPr>
          <w:sz w:val="22"/>
          <w:szCs w:val="22"/>
        </w:rPr>
        <w:t>7 a §</w:t>
      </w:r>
      <w:r w:rsidR="00205F39" w:rsidRPr="00F05C74">
        <w:rPr>
          <w:sz w:val="22"/>
          <w:szCs w:val="22"/>
        </w:rPr>
        <w:t xml:space="preserve"> </w:t>
      </w:r>
      <w:r w:rsidR="0068717E" w:rsidRPr="00F05C74">
        <w:rPr>
          <w:sz w:val="22"/>
          <w:szCs w:val="22"/>
        </w:rPr>
        <w:t xml:space="preserve">8 </w:t>
      </w:r>
      <w:r w:rsidR="00F07031" w:rsidRPr="00F05C74">
        <w:rPr>
          <w:sz w:val="22"/>
          <w:szCs w:val="22"/>
        </w:rPr>
        <w:t>zákona o finančnej kontrole a audite</w:t>
      </w:r>
      <w:r w:rsidR="00F07031" w:rsidRPr="00F05C74">
        <w:rPr>
          <w:b/>
          <w:bCs/>
          <w:color w:val="20231E"/>
          <w:sz w:val="22"/>
          <w:szCs w:val="22"/>
        </w:rPr>
        <w:t xml:space="preserve"> </w:t>
      </w:r>
      <w:r w:rsidRPr="00F05C74">
        <w:rPr>
          <w:sz w:val="22"/>
          <w:szCs w:val="22"/>
        </w:rPr>
        <w:t xml:space="preserve">a článku </w:t>
      </w:r>
      <w:r w:rsidR="008B7AF3" w:rsidRPr="00F05C74">
        <w:rPr>
          <w:sz w:val="22"/>
          <w:szCs w:val="22"/>
        </w:rPr>
        <w:t>125</w:t>
      </w:r>
      <w:r w:rsidRPr="00F05C74">
        <w:rPr>
          <w:sz w:val="22"/>
          <w:szCs w:val="22"/>
        </w:rPr>
        <w:t xml:space="preserve"> všeobecného </w:t>
      </w:r>
      <w:r w:rsidR="00BF0C28" w:rsidRPr="00F05C74">
        <w:rPr>
          <w:sz w:val="22"/>
          <w:szCs w:val="22"/>
        </w:rPr>
        <w:t xml:space="preserve">nariadenia, </w:t>
      </w:r>
      <w:r w:rsidR="00205F39" w:rsidRPr="00F05C74">
        <w:rPr>
          <w:sz w:val="22"/>
          <w:szCs w:val="22"/>
        </w:rPr>
        <w:t>pričom Prijímateľ</w:t>
      </w:r>
      <w:r w:rsidR="008E3322" w:rsidRPr="00F05C74">
        <w:rPr>
          <w:sz w:val="22"/>
          <w:szCs w:val="22"/>
        </w:rPr>
        <w:t xml:space="preserve"> je</w:t>
      </w:r>
      <w:r w:rsidR="00205F39" w:rsidRPr="00F05C74">
        <w:rPr>
          <w:sz w:val="22"/>
          <w:szCs w:val="22"/>
        </w:rPr>
        <w:t xml:space="preserve"> povinný sa na úče</w:t>
      </w:r>
      <w:r w:rsidR="00850C22" w:rsidRPr="00F05C74">
        <w:rPr>
          <w:sz w:val="22"/>
          <w:szCs w:val="22"/>
        </w:rPr>
        <w:t>ly výkonu kontroly riadiť § 21 z</w:t>
      </w:r>
      <w:r w:rsidR="00205F39" w:rsidRPr="00F05C74">
        <w:rPr>
          <w:sz w:val="22"/>
          <w:szCs w:val="22"/>
        </w:rPr>
        <w:t>ákona o finančnej kontrole a</w:t>
      </w:r>
      <w:r w:rsidR="003D3FC0" w:rsidRPr="00F05C74">
        <w:rPr>
          <w:sz w:val="22"/>
          <w:szCs w:val="22"/>
        </w:rPr>
        <w:t> </w:t>
      </w:r>
      <w:r w:rsidR="00205F39" w:rsidRPr="00F05C74">
        <w:rPr>
          <w:sz w:val="22"/>
          <w:szCs w:val="22"/>
        </w:rPr>
        <w:t>audite</w:t>
      </w:r>
      <w:r w:rsidR="003D3FC0" w:rsidRPr="00F05C74">
        <w:rPr>
          <w:sz w:val="22"/>
          <w:szCs w:val="22"/>
        </w:rPr>
        <w:t>,</w:t>
      </w:r>
      <w:r w:rsidR="00205F39" w:rsidRPr="00F05C74">
        <w:rPr>
          <w:sz w:val="22"/>
          <w:szCs w:val="22"/>
        </w:rPr>
        <w:t xml:space="preserve"> inými</w:t>
      </w:r>
      <w:r w:rsidR="00205F39" w:rsidRPr="00E65D00">
        <w:rPr>
          <w:sz w:val="22"/>
          <w:szCs w:val="22"/>
        </w:rPr>
        <w:t xml:space="preserve">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205F39" w:rsidRPr="00E65D00">
        <w:rPr>
          <w:sz w:val="22"/>
          <w:szCs w:val="22"/>
        </w:rPr>
        <w:t>.</w:t>
      </w:r>
    </w:p>
    <w:p w14:paraId="01258329" w14:textId="77777777" w:rsidR="007C2BC1" w:rsidRPr="00E65D00" w:rsidRDefault="007C2BC1" w:rsidP="007510D9">
      <w:pPr>
        <w:pStyle w:val="Odsekzoznamu1"/>
        <w:spacing w:after="120" w:line="276" w:lineRule="auto"/>
        <w:jc w:val="both"/>
        <w:rPr>
          <w:sz w:val="22"/>
          <w:szCs w:val="22"/>
        </w:rPr>
      </w:pPr>
    </w:p>
    <w:p w14:paraId="17257811" w14:textId="29C09A7A" w:rsidR="00A91910" w:rsidRPr="00E65D00" w:rsidRDefault="00A91910" w:rsidP="00634EED">
      <w:pPr>
        <w:pStyle w:val="Odsekzoznamu1"/>
        <w:numPr>
          <w:ilvl w:val="0"/>
          <w:numId w:val="58"/>
        </w:numPr>
        <w:spacing w:after="120"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 xml:space="preserve">Poskytovateľ Žiadosť o platbu </w:t>
      </w:r>
      <w:r w:rsidR="0021081B" w:rsidRPr="00E65D00">
        <w:rPr>
          <w:sz w:val="22"/>
          <w:szCs w:val="22"/>
        </w:rPr>
        <w:t xml:space="preserve">(poskytnutie predfinancovania) </w:t>
      </w:r>
      <w:r w:rsidRPr="00E65D00">
        <w:rPr>
          <w:sz w:val="22"/>
          <w:szCs w:val="22"/>
        </w:rPr>
        <w:t xml:space="preserve"> aj Žiadosť o platbu (zúčtovanie predfinancovania) schváli v plnej výške, schváli v zníženej výške</w:t>
      </w:r>
      <w:r w:rsidR="00B0411F" w:rsidRPr="00E65D00">
        <w:rPr>
          <w:sz w:val="22"/>
          <w:szCs w:val="22"/>
        </w:rPr>
        <w:t>, zamietne</w:t>
      </w:r>
      <w:r w:rsidR="00D53920">
        <w:rPr>
          <w:sz w:val="22"/>
          <w:szCs w:val="22"/>
        </w:rPr>
        <w:t xml:space="preserve"> alebo</w:t>
      </w:r>
      <w:r w:rsidRPr="00E65D00">
        <w:rPr>
          <w:sz w:val="22"/>
          <w:szCs w:val="22"/>
        </w:rPr>
        <w:t xml:space="preserve"> </w:t>
      </w:r>
      <w:r w:rsidR="008E3322" w:rsidRPr="00E65D00">
        <w:rPr>
          <w:sz w:val="22"/>
          <w:szCs w:val="22"/>
        </w:rPr>
        <w:t>pozastaví</w:t>
      </w:r>
      <w:r w:rsidR="00D53920">
        <w:rPr>
          <w:sz w:val="22"/>
          <w:szCs w:val="22"/>
        </w:rPr>
        <w:t xml:space="preserve">, pričom </w:t>
      </w:r>
      <w:r w:rsidR="00743E98" w:rsidRPr="00E65D00">
        <w:rPr>
          <w:sz w:val="22"/>
          <w:szCs w:val="22"/>
        </w:rPr>
        <w:t>zo Žiadosti o platbu (poskytnutie predfinancovania)</w:t>
      </w:r>
      <w:r w:rsidRPr="00E65D00">
        <w:rPr>
          <w:sz w:val="22"/>
          <w:szCs w:val="22"/>
        </w:rPr>
        <w:t xml:space="preserve"> </w:t>
      </w:r>
      <w:r w:rsidR="00D53920">
        <w:rPr>
          <w:sz w:val="22"/>
          <w:szCs w:val="22"/>
        </w:rPr>
        <w:t xml:space="preserve">môže časť nárokovaných výdavkov, u ktorých je potrebné pokračovať v kontrole, </w:t>
      </w:r>
      <w:r w:rsidR="00B0411F" w:rsidRPr="00E65D00">
        <w:rPr>
          <w:sz w:val="22"/>
          <w:szCs w:val="22"/>
        </w:rPr>
        <w:t>vyčlen</w:t>
      </w:r>
      <w:r w:rsidR="00D53920">
        <w:rPr>
          <w:sz w:val="22"/>
          <w:szCs w:val="22"/>
        </w:rPr>
        <w:t>iť, a to</w:t>
      </w:r>
      <w:r w:rsidRPr="00E65D00">
        <w:rPr>
          <w:sz w:val="22"/>
          <w:szCs w:val="22"/>
        </w:rPr>
        <w:t xml:space="preserve"> v lehotách určených Systémom finančného riadenia</w:t>
      </w:r>
      <w:r w:rsidR="00D53920">
        <w:rPr>
          <w:sz w:val="22"/>
          <w:szCs w:val="22"/>
        </w:rPr>
        <w:t xml:space="preserve">, resp. vo Výnimke zo Systému finančného riadenia štrukturálnych fondov, Kohézneho fondu a Európskeho námorného a rybárskeho fondu na programové obdobie 2014 – 2020 zo dňa </w:t>
      </w:r>
      <w:commentRangeStart w:id="30"/>
      <w:r w:rsidR="00D53920">
        <w:rPr>
          <w:sz w:val="22"/>
          <w:szCs w:val="22"/>
        </w:rPr>
        <w:t>...</w:t>
      </w:r>
      <w:r w:rsidR="00AA0D2E">
        <w:rPr>
          <w:sz w:val="22"/>
          <w:szCs w:val="22"/>
        </w:rPr>
        <w:t xml:space="preserve"> </w:t>
      </w:r>
      <w:commentRangeEnd w:id="30"/>
      <w:r w:rsidR="00AA0D2E">
        <w:rPr>
          <w:rStyle w:val="Odkaznakomentr"/>
          <w:rFonts w:eastAsia="Times New Roman"/>
          <w:lang w:val="x-none" w:eastAsia="x-none"/>
        </w:rPr>
        <w:commentReference w:id="30"/>
      </w:r>
      <w:r w:rsidR="00D53920">
        <w:rPr>
          <w:sz w:val="22"/>
          <w:szCs w:val="22"/>
        </w:rPr>
        <w:t>(ďalej ako „Výnimka“)</w:t>
      </w:r>
      <w:r w:rsidRPr="00E65D00">
        <w:rPr>
          <w:sz w:val="22"/>
          <w:szCs w:val="22"/>
        </w:rPr>
        <w:t>. Prijímateľovi vznikne nárok na schválenie Žiadosti o platbu (zúčtovanie predfinancovania)</w:t>
      </w:r>
      <w:r w:rsidR="00493D00" w:rsidRPr="00E65D00">
        <w:rPr>
          <w:sz w:val="22"/>
          <w:szCs w:val="22"/>
        </w:rPr>
        <w:t xml:space="preserve"> a Žiadosti o plat</w:t>
      </w:r>
      <w:r w:rsidR="00F7676F">
        <w:rPr>
          <w:sz w:val="22"/>
          <w:szCs w:val="22"/>
        </w:rPr>
        <w:t>bu (poskytnutie predfinancovania</w:t>
      </w:r>
      <w:r w:rsidR="00493D00" w:rsidRPr="00E65D00">
        <w:rPr>
          <w:sz w:val="22"/>
          <w:szCs w:val="22"/>
        </w:rPr>
        <w:t>)</w:t>
      </w:r>
      <w:r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37BD230" w14:textId="77777777" w:rsidR="00A91910" w:rsidRPr="00E65D00" w:rsidRDefault="00A91910" w:rsidP="007510D9">
      <w:pPr>
        <w:pStyle w:val="Odsekzoznamu1"/>
        <w:tabs>
          <w:tab w:val="num" w:pos="1353"/>
        </w:tabs>
        <w:spacing w:after="120" w:line="276" w:lineRule="auto"/>
        <w:jc w:val="both"/>
        <w:rPr>
          <w:sz w:val="22"/>
          <w:szCs w:val="22"/>
        </w:rPr>
      </w:pPr>
    </w:p>
    <w:p w14:paraId="103B2849" w14:textId="77777777" w:rsidR="00001C96" w:rsidRDefault="00F51A0E" w:rsidP="00F51A0E">
      <w:pPr>
        <w:pStyle w:val="Odsekzoznamu1"/>
        <w:numPr>
          <w:ilvl w:val="0"/>
          <w:numId w:val="58"/>
        </w:numPr>
        <w:spacing w:before="240" w:after="120" w:line="276" w:lineRule="auto"/>
        <w:jc w:val="both"/>
        <w:rPr>
          <w:sz w:val="22"/>
          <w:szCs w:val="22"/>
        </w:rPr>
      </w:pPr>
      <w:r w:rsidRPr="00E65D00">
        <w:rPr>
          <w:sz w:val="22"/>
          <w:szCs w:val="22"/>
        </w:rPr>
        <w:t>Predfinancovanie sa poskytuje až do momentu dosiahnutia maximálne 100 % celkových oprávnených výdavkov na projekt.</w:t>
      </w:r>
      <w:r>
        <w:rPr>
          <w:sz w:val="22"/>
          <w:szCs w:val="22"/>
        </w:rPr>
        <w:t xml:space="preserve"> </w:t>
      </w:r>
      <w:r w:rsidR="001264E1" w:rsidRPr="00F51A0E">
        <w:rPr>
          <w:sz w:val="22"/>
          <w:szCs w:val="22"/>
        </w:rPr>
        <w:t>P</w:t>
      </w:r>
      <w:r w:rsidR="00A91910" w:rsidRPr="00F51A0E">
        <w:rPr>
          <w:sz w:val="22"/>
          <w:szCs w:val="22"/>
        </w:rPr>
        <w:t xml:space="preserve">osledná Žiadosť o platbu (zúčtovanie predfinancovania) predložená v rámci Realizácie aktivít Projektu plní funkciu Žiadosti o platbu (s príznakom záverečná). </w:t>
      </w:r>
    </w:p>
    <w:p w14:paraId="5DCDB3F5" w14:textId="77777777" w:rsidR="006B7FCA" w:rsidRDefault="006B7FCA" w:rsidP="006B7FCA">
      <w:pPr>
        <w:pStyle w:val="Odsekzoznamu"/>
        <w:rPr>
          <w:sz w:val="22"/>
          <w:szCs w:val="22"/>
        </w:rPr>
      </w:pPr>
    </w:p>
    <w:p w14:paraId="18880CAD" w14:textId="0B7A1D64" w:rsidR="006B7FCA" w:rsidRPr="00F05C74" w:rsidRDefault="006B7FCA" w:rsidP="006B7FCA">
      <w:pPr>
        <w:pStyle w:val="Odsekzoznamu1"/>
        <w:numPr>
          <w:ilvl w:val="0"/>
          <w:numId w:val="58"/>
        </w:numPr>
        <w:spacing w:after="120" w:line="276" w:lineRule="auto"/>
        <w:jc w:val="both"/>
        <w:rPr>
          <w:sz w:val="22"/>
          <w:szCs w:val="22"/>
        </w:rPr>
      </w:pPr>
      <w:r w:rsidRPr="00F05C74">
        <w:rPr>
          <w:sz w:val="22"/>
          <w:szCs w:val="22"/>
        </w:rPr>
        <w:t>Ak Žiadosť o platbu (poskytnutie predfinancovania) obsahuje výdavky, ktoré sú predmetom Prebiehajúceho skúmania, Poskytovateľ môže pozastaviť schvaľovanie dotknut</w:t>
      </w:r>
      <w:del w:id="31" w:author="Autor">
        <w:r w:rsidRPr="00E74A16" w:rsidDel="00E74A16">
          <w:rPr>
            <w:strike/>
            <w:sz w:val="22"/>
            <w:szCs w:val="22"/>
          </w:rPr>
          <w:delText>n</w:delText>
        </w:r>
      </w:del>
      <w:r w:rsidRPr="00F05C74">
        <w:rPr>
          <w:sz w:val="22"/>
          <w:szCs w:val="22"/>
        </w:rPr>
        <w:t>ých výdavkov až do času ukončenia</w:t>
      </w:r>
      <w:r w:rsidR="00811455">
        <w:rPr>
          <w:sz w:val="22"/>
          <w:szCs w:val="22"/>
        </w:rPr>
        <w:t xml:space="preserve"> Prebiehajúceho</w:t>
      </w:r>
      <w:r w:rsidRPr="00F05C74">
        <w:rPr>
          <w:sz w:val="22"/>
          <w:szCs w:val="22"/>
        </w:rPr>
        <w:t xml:space="preserve"> skúmania. Ak sú výdavky, ktorých sa týka Prebiehajúce skúmanie zahrnuté do Žiadosti o platbu (zúčtovanie predfinancovania), Poskytovateľ pozastaví schvaľovanie celej takejto Žiadosti o platbu (a to aj za výdavky, ktorých sa Prebiehajúce skúmanie netýka), a to až do času ukončenia </w:t>
      </w:r>
      <w:r w:rsidR="00811455">
        <w:rPr>
          <w:sz w:val="22"/>
          <w:szCs w:val="22"/>
        </w:rPr>
        <w:t>Prebiehajúce</w:t>
      </w:r>
      <w:r w:rsidR="00162742">
        <w:rPr>
          <w:sz w:val="22"/>
          <w:szCs w:val="22"/>
        </w:rPr>
        <w:t>ho</w:t>
      </w:r>
      <w:r w:rsidR="00811455">
        <w:rPr>
          <w:sz w:val="22"/>
          <w:szCs w:val="22"/>
        </w:rPr>
        <w:t xml:space="preserve"> </w:t>
      </w:r>
      <w:r w:rsidRPr="00F05C74">
        <w:rPr>
          <w:sz w:val="22"/>
          <w:szCs w:val="22"/>
        </w:rPr>
        <w:t xml:space="preserve">skúmania.  </w:t>
      </w:r>
    </w:p>
    <w:p w14:paraId="0B922BD7" w14:textId="77777777" w:rsidR="00D57DAC" w:rsidRDefault="00D57DAC" w:rsidP="00D57DAC">
      <w:pPr>
        <w:pStyle w:val="Odsekzoznamu"/>
        <w:rPr>
          <w:sz w:val="22"/>
          <w:szCs w:val="22"/>
        </w:rPr>
      </w:pPr>
    </w:p>
    <w:p w14:paraId="48853420" w14:textId="77777777" w:rsidR="00001C96" w:rsidRPr="00E65D00" w:rsidRDefault="00001C96" w:rsidP="00001C96">
      <w:pPr>
        <w:pStyle w:val="Odsekzoznamu1"/>
        <w:spacing w:before="240" w:after="120" w:line="276" w:lineRule="auto"/>
        <w:jc w:val="both"/>
        <w:rPr>
          <w:sz w:val="22"/>
          <w:szCs w:val="22"/>
        </w:rPr>
      </w:pPr>
    </w:p>
    <w:p w14:paraId="392D8947"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22F83C44" w14:textId="164AC621" w:rsidR="00A91910" w:rsidRPr="00E65D00" w:rsidRDefault="00A91910" w:rsidP="00C31C1D">
      <w:pPr>
        <w:pStyle w:val="Odsekzoznamu1"/>
        <w:numPr>
          <w:ilvl w:val="0"/>
          <w:numId w:val="59"/>
        </w:numPr>
        <w:spacing w:before="240" w:after="120" w:line="276" w:lineRule="auto"/>
        <w:jc w:val="both"/>
        <w:rPr>
          <w:sz w:val="22"/>
          <w:szCs w:val="22"/>
        </w:rPr>
      </w:pPr>
      <w:r w:rsidRPr="00E65D00">
        <w:rPr>
          <w:sz w:val="22"/>
          <w:szCs w:val="22"/>
        </w:rPr>
        <w:t>Poskytovateľ zabezpečí poskytnutie NFP, resp. jeho časti (ďalej aj „platba“) systémom zálohových platieb na základe Žiadosti o platbu (poskytnutie zálohovej platby)</w:t>
      </w:r>
      <w:r w:rsidR="00193AC2" w:rsidRPr="00E65D00">
        <w:rPr>
          <w:sz w:val="22"/>
          <w:szCs w:val="22"/>
        </w:rPr>
        <w:t>.</w:t>
      </w:r>
      <w:r w:rsidRPr="00E65D00">
        <w:rPr>
          <w:sz w:val="22"/>
          <w:szCs w:val="22"/>
        </w:rPr>
        <w:t xml:space="preserve"> Žiados</w:t>
      </w:r>
      <w:r w:rsidR="00193AC2" w:rsidRPr="00E65D00">
        <w:rPr>
          <w:sz w:val="22"/>
          <w:szCs w:val="22"/>
        </w:rPr>
        <w:t>ť</w:t>
      </w:r>
      <w:r w:rsidRPr="00E65D00">
        <w:rPr>
          <w:sz w:val="22"/>
          <w:szCs w:val="22"/>
        </w:rPr>
        <w:t xml:space="preserve"> o platbu </w:t>
      </w:r>
      <w:r w:rsidR="00193AC2" w:rsidRPr="00E65D00">
        <w:rPr>
          <w:sz w:val="22"/>
          <w:szCs w:val="22"/>
        </w:rPr>
        <w:t xml:space="preserve">(poskytnutie zálohovej platby) </w:t>
      </w:r>
      <w:r w:rsidRPr="00E65D00">
        <w:rPr>
          <w:sz w:val="22"/>
          <w:szCs w:val="22"/>
        </w:rPr>
        <w:t xml:space="preserve">predkladá Prijímateľ v EUR. </w:t>
      </w:r>
      <w:del w:id="32" w:author="Autor">
        <w:r w:rsidR="00534143" w:rsidDel="006B4AA6">
          <w:rPr>
            <w:sz w:val="22"/>
            <w:szCs w:val="22"/>
          </w:rPr>
          <w:delText>V súlade s</w:delText>
        </w:r>
        <w:r w:rsidR="001B5BDF" w:rsidDel="006B4AA6">
          <w:rPr>
            <w:sz w:val="22"/>
            <w:szCs w:val="22"/>
          </w:rPr>
          <w:delText>o</w:delText>
        </w:r>
        <w:r w:rsidR="00534143" w:rsidDel="006B4AA6">
          <w:rPr>
            <w:sz w:val="22"/>
            <w:szCs w:val="22"/>
          </w:rPr>
          <w:delText xml:space="preserve"> Systémom </w:delText>
        </w:r>
        <w:r w:rsidR="00534143" w:rsidDel="006B4AA6">
          <w:rPr>
            <w:sz w:val="22"/>
            <w:szCs w:val="22"/>
          </w:rPr>
          <w:lastRenderedPageBreak/>
          <w:delText xml:space="preserve">finančného riadenia sú systém zálohových platieb oprávnení využívať všetci prijímatelia v rámci projektov financovaných z Európskeho sociálneho fondu, Európskeho fondu regionálneho rozvoja, Kohézneho fondu a Európskeho námorného a rybárskeho fondu. </w:delText>
        </w:r>
      </w:del>
      <w:r w:rsidR="00205F39" w:rsidRPr="00E65D00">
        <w:rPr>
          <w:sz w:val="22"/>
          <w:szCs w:val="22"/>
        </w:rPr>
        <w:t>Podrobnosti a detailné postupy realizácie platieb systémom zálohových platieb sú upravené v</w:t>
      </w:r>
      <w:r w:rsidR="00001C96" w:rsidRPr="00E65D00">
        <w:rPr>
          <w:sz w:val="22"/>
          <w:szCs w:val="22"/>
        </w:rPr>
        <w:t xml:space="preserve"> príslušnej </w:t>
      </w:r>
      <w:r w:rsidR="00205F39" w:rsidRPr="00E65D00">
        <w:rPr>
          <w:sz w:val="22"/>
          <w:szCs w:val="22"/>
        </w:rPr>
        <w:t>kapitole Systému finančného riadenia, ktorý sa Zmluvné strany zaväzujú dodržiavať.</w:t>
      </w:r>
    </w:p>
    <w:p w14:paraId="282CBD85" w14:textId="77777777" w:rsidR="00A91910" w:rsidRPr="00E65D00" w:rsidRDefault="00A91910" w:rsidP="007510D9">
      <w:pPr>
        <w:pStyle w:val="Odsekzoznamu1"/>
        <w:spacing w:after="120" w:line="276" w:lineRule="auto"/>
        <w:jc w:val="both"/>
        <w:rPr>
          <w:sz w:val="22"/>
          <w:szCs w:val="22"/>
        </w:rPr>
      </w:pPr>
    </w:p>
    <w:p w14:paraId="576F4F5D" w14:textId="10D8699F"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Prijímateľ po Začatí realizácie</w:t>
      </w:r>
      <w:r w:rsidR="00F7676F">
        <w:rPr>
          <w:sz w:val="22"/>
          <w:szCs w:val="22"/>
        </w:rPr>
        <w:t xml:space="preserve"> </w:t>
      </w:r>
      <w:r w:rsidRPr="00E65D00">
        <w:rPr>
          <w:sz w:val="22"/>
          <w:szCs w:val="22"/>
        </w:rPr>
        <w:t xml:space="preserve">aktivít Projektu </w:t>
      </w:r>
      <w:r w:rsidR="00A50C00" w:rsidRPr="00E65D00">
        <w:rPr>
          <w:sz w:val="22"/>
          <w:szCs w:val="22"/>
        </w:rPr>
        <w:t xml:space="preserve">a nadobudnutí účinnosti </w:t>
      </w:r>
      <w:r w:rsidR="008B7AF3" w:rsidRPr="00E65D00">
        <w:rPr>
          <w:sz w:val="22"/>
          <w:szCs w:val="22"/>
        </w:rPr>
        <w:t>Z</w:t>
      </w:r>
      <w:r w:rsidR="00A50C00" w:rsidRPr="00E65D00">
        <w:rPr>
          <w:sz w:val="22"/>
          <w:szCs w:val="22"/>
        </w:rPr>
        <w:t>mluvy</w:t>
      </w:r>
      <w:r w:rsidR="008B7AF3" w:rsidRPr="00E65D00">
        <w:rPr>
          <w:sz w:val="22"/>
          <w:szCs w:val="22"/>
        </w:rPr>
        <w:t xml:space="preserve"> o poskytnutí NFP</w:t>
      </w:r>
      <w:r w:rsidR="00A50C00" w:rsidRPr="00E65D00">
        <w:rPr>
          <w:sz w:val="22"/>
          <w:szCs w:val="22"/>
        </w:rPr>
        <w:t xml:space="preserve">, </w:t>
      </w:r>
      <w:r w:rsidRPr="00E65D00">
        <w:rPr>
          <w:sz w:val="22"/>
          <w:szCs w:val="22"/>
        </w:rPr>
        <w:t xml:space="preserve">predkladá Poskytovateľovi Žiadosť o platbu (poskytnutie zálohovej platby) maximálne do výšky </w:t>
      </w:r>
      <w:r w:rsidR="00D54427">
        <w:rPr>
          <w:sz w:val="22"/>
          <w:szCs w:val="22"/>
        </w:rPr>
        <w:t xml:space="preserve">stanovenej vo Výnimke. V zmysle uvedenej výnimky sa maximálna výška zálohovej platby vypočíta ako </w:t>
      </w:r>
      <w:commentRangeStart w:id="33"/>
      <w:r w:rsidR="00D54427">
        <w:rPr>
          <w:sz w:val="22"/>
          <w:szCs w:val="22"/>
        </w:rPr>
        <w:t xml:space="preserve">....% </w:t>
      </w:r>
      <w:commentRangeEnd w:id="33"/>
      <w:r w:rsidR="00D54427">
        <w:rPr>
          <w:rStyle w:val="Odkaznakomentr"/>
          <w:rFonts w:eastAsia="Times New Roman"/>
          <w:lang w:val="x-none" w:eastAsia="x-none"/>
        </w:rPr>
        <w:commentReference w:id="33"/>
      </w:r>
      <w:r w:rsidR="00D54427">
        <w:rPr>
          <w:sz w:val="22"/>
          <w:szCs w:val="22"/>
        </w:rPr>
        <w:t>z celkového nenávratného finančného príspevku zníženého o už poskytnutú časť nenávratného finančného príspevku systémom refundácie.</w:t>
      </w:r>
      <w:r w:rsidRPr="00E65D00">
        <w:rPr>
          <w:sz w:val="22"/>
          <w:szCs w:val="22"/>
        </w:rPr>
        <w:t xml:space="preserve">. </w:t>
      </w:r>
    </w:p>
    <w:p w14:paraId="64447787" w14:textId="77777777" w:rsidR="00A91910" w:rsidRPr="00E65D00" w:rsidRDefault="00A91910" w:rsidP="007510D9">
      <w:pPr>
        <w:pStyle w:val="Odsekzoznamu1"/>
        <w:spacing w:after="120" w:line="276" w:lineRule="auto"/>
        <w:jc w:val="both"/>
        <w:rPr>
          <w:sz w:val="22"/>
          <w:szCs w:val="22"/>
        </w:rPr>
      </w:pPr>
    </w:p>
    <w:p w14:paraId="31AA6098" w14:textId="3C7B3164" w:rsidR="00A91910" w:rsidRPr="00E65D00" w:rsidRDefault="00BB4593" w:rsidP="00001C96">
      <w:pPr>
        <w:pStyle w:val="Odsekzoznamu1"/>
        <w:numPr>
          <w:ilvl w:val="0"/>
          <w:numId w:val="59"/>
        </w:numPr>
        <w:spacing w:after="120" w:line="276" w:lineRule="auto"/>
        <w:jc w:val="both"/>
        <w:rPr>
          <w:sz w:val="22"/>
          <w:szCs w:val="22"/>
        </w:rPr>
      </w:pPr>
      <w:r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predfinancovania, alebo kombináciou systému predfinancovania a zálohovej platby, sú uvedené v</w:t>
      </w:r>
      <w:r w:rsidR="00001C96" w:rsidRPr="00E65D00">
        <w:rPr>
          <w:sz w:val="22"/>
          <w:szCs w:val="22"/>
        </w:rPr>
        <w:t xml:space="preserve"> príslušnej </w:t>
      </w:r>
      <w:r w:rsidRPr="00E65D00">
        <w:rPr>
          <w:sz w:val="22"/>
          <w:szCs w:val="22"/>
        </w:rPr>
        <w:t>kapitole Systému finančného riadenia.</w:t>
      </w:r>
    </w:p>
    <w:p w14:paraId="704865EE" w14:textId="77777777" w:rsidR="00A50C00" w:rsidRPr="00E65D00" w:rsidRDefault="00A50C00" w:rsidP="00A50C00">
      <w:pPr>
        <w:pStyle w:val="Odsekzoznamu1"/>
        <w:spacing w:after="120" w:line="276" w:lineRule="auto"/>
        <w:ind w:left="0"/>
        <w:jc w:val="both"/>
        <w:rPr>
          <w:sz w:val="22"/>
          <w:szCs w:val="22"/>
        </w:rPr>
      </w:pPr>
    </w:p>
    <w:p w14:paraId="247B5CF0" w14:textId="01430642" w:rsidR="00A91910" w:rsidRPr="00E65D00" w:rsidRDefault="00054CFF" w:rsidP="00EA5002">
      <w:pPr>
        <w:pStyle w:val="Odsekzoznamu1"/>
        <w:numPr>
          <w:ilvl w:val="0"/>
          <w:numId w:val="59"/>
        </w:numPr>
        <w:spacing w:after="120" w:line="276" w:lineRule="auto"/>
        <w:jc w:val="both"/>
        <w:rPr>
          <w:sz w:val="22"/>
          <w:szCs w:val="22"/>
        </w:rPr>
      </w:pPr>
      <w:r w:rsidRPr="00E65D00">
        <w:rPr>
          <w:sz w:val="22"/>
          <w:szCs w:val="22"/>
        </w:rPr>
        <w:t xml:space="preserve">Po poskytnutí zálohovej platby je </w:t>
      </w:r>
      <w:r w:rsidR="00205F39" w:rsidRPr="00E65D00">
        <w:rPr>
          <w:sz w:val="22"/>
          <w:szCs w:val="22"/>
        </w:rPr>
        <w:t>P</w:t>
      </w:r>
      <w:r w:rsidRPr="00E65D00">
        <w:rPr>
          <w:sz w:val="22"/>
          <w:szCs w:val="22"/>
        </w:rPr>
        <w:t xml:space="preserve">rijímateľ </w:t>
      </w:r>
      <w:r w:rsidR="00A91910" w:rsidRPr="00E65D00">
        <w:rPr>
          <w:sz w:val="22"/>
          <w:szCs w:val="22"/>
        </w:rPr>
        <w:t xml:space="preserve">povinný každú </w:t>
      </w:r>
      <w:r w:rsidRPr="00E65D00">
        <w:rPr>
          <w:sz w:val="22"/>
          <w:szCs w:val="22"/>
        </w:rPr>
        <w:t xml:space="preserve">jednu </w:t>
      </w:r>
      <w:r w:rsidR="00A91910" w:rsidRPr="00E65D00">
        <w:rPr>
          <w:sz w:val="22"/>
          <w:szCs w:val="22"/>
        </w:rPr>
        <w:t>poskytnutú zálohovú platbu priebežne zúčtovávať</w:t>
      </w:r>
      <w:del w:id="34" w:author="Autor">
        <w:r w:rsidR="008B7AF3" w:rsidRPr="00E65D00" w:rsidDel="00CD0707">
          <w:rPr>
            <w:sz w:val="22"/>
            <w:szCs w:val="22"/>
          </w:rPr>
          <w:delText>.</w:delText>
        </w:r>
        <w:r w:rsidR="00A91910" w:rsidRPr="00E65D00" w:rsidDel="00CD0707">
          <w:rPr>
            <w:sz w:val="22"/>
            <w:szCs w:val="22"/>
          </w:rPr>
          <w:delText xml:space="preserve"> </w:delText>
        </w:r>
      </w:del>
      <w:ins w:id="35" w:author="Autor">
        <w:r w:rsidR="00CD0707">
          <w:rPr>
            <w:sz w:val="22"/>
            <w:szCs w:val="22"/>
          </w:rPr>
          <w:t>,</w:t>
        </w:r>
        <w:r w:rsidR="00CD0707" w:rsidRPr="00E65D00">
          <w:rPr>
            <w:sz w:val="22"/>
            <w:szCs w:val="22"/>
          </w:rPr>
          <w:t xml:space="preserve"> </w:t>
        </w:r>
      </w:ins>
      <w:r w:rsidR="008B7AF3" w:rsidRPr="00E65D00">
        <w:rPr>
          <w:sz w:val="22"/>
          <w:szCs w:val="22"/>
        </w:rPr>
        <w:t>pričom n</w:t>
      </w:r>
      <w:r w:rsidR="00A91910" w:rsidRPr="00E65D00">
        <w:rPr>
          <w:sz w:val="22"/>
          <w:szCs w:val="22"/>
        </w:rPr>
        <w:t xml:space="preserve">ajneskôr do </w:t>
      </w:r>
      <w:r w:rsidR="000909B4">
        <w:rPr>
          <w:sz w:val="22"/>
          <w:szCs w:val="22"/>
        </w:rPr>
        <w:t>12</w:t>
      </w:r>
      <w:r w:rsidR="00A91910" w:rsidRPr="00E65D00">
        <w:rPr>
          <w:sz w:val="22"/>
          <w:szCs w:val="22"/>
        </w:rPr>
        <w:t xml:space="preserve"> mesiacov odo dňa aktivácie </w:t>
      </w:r>
      <w:r w:rsidR="00307A1C" w:rsidRPr="00E65D00">
        <w:rPr>
          <w:sz w:val="22"/>
          <w:szCs w:val="22"/>
        </w:rPr>
        <w:t xml:space="preserve">evidenčného listu úprav rozpočtu potvrdzujúci úpravu rozpočtu Prijímateľa </w:t>
      </w:r>
      <w:r w:rsidR="00A91910" w:rsidRPr="00E65D00">
        <w:rPr>
          <w:sz w:val="22"/>
          <w:szCs w:val="22"/>
        </w:rPr>
        <w:t xml:space="preserve"> je Prijímateľ povinný zúčtovať 100 % </w:t>
      </w:r>
      <w:r w:rsidR="00E272EE">
        <w:rPr>
          <w:sz w:val="22"/>
          <w:szCs w:val="22"/>
        </w:rPr>
        <w:t xml:space="preserve">sumy </w:t>
      </w:r>
      <w:r w:rsidR="00A91910" w:rsidRPr="00E65D00">
        <w:rPr>
          <w:sz w:val="22"/>
          <w:szCs w:val="22"/>
        </w:rPr>
        <w:t xml:space="preserve">každej </w:t>
      </w:r>
      <w:r w:rsidR="00E272EE">
        <w:rPr>
          <w:sz w:val="22"/>
          <w:szCs w:val="22"/>
        </w:rPr>
        <w:t xml:space="preserve">jednej </w:t>
      </w:r>
      <w:r w:rsidR="00A91910" w:rsidRPr="00E65D00">
        <w:rPr>
          <w:sz w:val="22"/>
          <w:szCs w:val="22"/>
        </w:rPr>
        <w:t xml:space="preserve">poskytnutej zálohovej platby. </w:t>
      </w:r>
    </w:p>
    <w:p w14:paraId="2BA9383C" w14:textId="77777777" w:rsidR="00A91910" w:rsidRPr="00E65D00" w:rsidRDefault="00A91910" w:rsidP="007510D9">
      <w:pPr>
        <w:pStyle w:val="Odsekzoznamu1"/>
        <w:spacing w:after="120" w:line="276" w:lineRule="auto"/>
        <w:jc w:val="both"/>
        <w:rPr>
          <w:sz w:val="22"/>
          <w:szCs w:val="22"/>
        </w:rPr>
      </w:pPr>
    </w:p>
    <w:p w14:paraId="15DF0F7F" w14:textId="49B4A064" w:rsidR="00A91910" w:rsidRPr="00E65D00" w:rsidRDefault="00640FE2" w:rsidP="007510D9">
      <w:pPr>
        <w:pStyle w:val="Odsekzoznamu1"/>
        <w:numPr>
          <w:ilvl w:val="0"/>
          <w:numId w:val="59"/>
        </w:numPr>
        <w:spacing w:after="120" w:line="276" w:lineRule="auto"/>
        <w:jc w:val="both"/>
        <w:rPr>
          <w:sz w:val="22"/>
          <w:szCs w:val="22"/>
        </w:rPr>
      </w:pP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r w:rsidR="00A91910" w:rsidRPr="00E65D00">
        <w:rPr>
          <w:sz w:val="22"/>
          <w:szCs w:val="22"/>
        </w:rPr>
        <w:t>Spolu so Žiadosťou o platbu (zúčtovanie zálohovej platby) predkladá Prijímateľ aj účtovné doklady preukazujúc</w:t>
      </w:r>
      <w:r w:rsidR="00205F39"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w:t>
      </w:r>
    </w:p>
    <w:p w14:paraId="2962295F" w14:textId="5B0365C3" w:rsidR="00A91910" w:rsidRPr="00C61D74" w:rsidRDefault="00A91910" w:rsidP="006B7FCA">
      <w:pPr>
        <w:pStyle w:val="Odsekzoznamu1"/>
        <w:spacing w:after="120" w:line="276" w:lineRule="auto"/>
        <w:jc w:val="both"/>
      </w:pPr>
    </w:p>
    <w:p w14:paraId="35D9D7C3" w14:textId="3101FD0C" w:rsidR="00A91910" w:rsidRPr="00E65D00" w:rsidRDefault="00A91910" w:rsidP="00205F39">
      <w:pPr>
        <w:pStyle w:val="Odsekzoznamu1"/>
        <w:numPr>
          <w:ilvl w:val="0"/>
          <w:numId w:val="59"/>
        </w:numPr>
        <w:spacing w:after="120" w:line="276" w:lineRule="auto"/>
        <w:jc w:val="both"/>
        <w:rPr>
          <w:sz w:val="22"/>
          <w:szCs w:val="22"/>
        </w:rPr>
      </w:pPr>
      <w:r w:rsidRPr="00E65D00">
        <w:rPr>
          <w:sz w:val="22"/>
          <w:szCs w:val="22"/>
        </w:rPr>
        <w:t>Zálohovú platbu je možné zúčtovať predložením viacerých Žiadostí o platbu (zúčtovanie zálohovej platby). Povinnosť zúčtovať 100 %</w:t>
      </w:r>
      <w:r w:rsidR="00E272EE">
        <w:rPr>
          <w:sz w:val="22"/>
          <w:szCs w:val="22"/>
        </w:rPr>
        <w:t xml:space="preserve"> sumy</w:t>
      </w:r>
      <w:r w:rsidRPr="00E65D00">
        <w:rPr>
          <w:sz w:val="22"/>
          <w:szCs w:val="22"/>
        </w:rPr>
        <w:t xml:space="preserve"> </w:t>
      </w:r>
      <w:r w:rsidR="001672D5" w:rsidRPr="00E65D00">
        <w:rPr>
          <w:sz w:val="22"/>
          <w:szCs w:val="22"/>
        </w:rPr>
        <w:t xml:space="preserve">každej jednej </w:t>
      </w:r>
      <w:r w:rsidRPr="00E65D00">
        <w:rPr>
          <w:sz w:val="22"/>
          <w:szCs w:val="22"/>
        </w:rPr>
        <w:t>poskytnutej zálohovej platby</w:t>
      </w:r>
      <w:r w:rsidR="00205F39" w:rsidRPr="00E65D00">
        <w:rPr>
          <w:sz w:val="22"/>
          <w:szCs w:val="22"/>
        </w:rPr>
        <w:t xml:space="preserve"> v lehote </w:t>
      </w:r>
      <w:r w:rsidR="000909B4">
        <w:rPr>
          <w:sz w:val="22"/>
          <w:szCs w:val="22"/>
        </w:rPr>
        <w:t>12</w:t>
      </w:r>
      <w:r w:rsidR="00205F39" w:rsidRPr="00E65D00">
        <w:rPr>
          <w:sz w:val="22"/>
          <w:szCs w:val="22"/>
        </w:rPr>
        <w:t xml:space="preserve"> mesiacov odo dňa aktivácie </w:t>
      </w:r>
      <w:r w:rsidR="001C0EA6" w:rsidRPr="00E65D00">
        <w:rPr>
          <w:sz w:val="22"/>
          <w:szCs w:val="22"/>
        </w:rPr>
        <w:t>evidenčného listu úprav rozpočtu potvrdzujúci úpravu rozpočtu Prijímateľa</w:t>
      </w:r>
      <w:r w:rsidRPr="00E65D00">
        <w:rPr>
          <w:sz w:val="22"/>
          <w:szCs w:val="22"/>
        </w:rPr>
        <w:t xml:space="preserve"> sa vzťahuje osobitne ku každej </w:t>
      </w:r>
      <w:r w:rsidR="00E272EE">
        <w:rPr>
          <w:sz w:val="22"/>
          <w:szCs w:val="22"/>
        </w:rPr>
        <w:t xml:space="preserve">jednej </w:t>
      </w:r>
      <w:r w:rsidRPr="00E65D00">
        <w:rPr>
          <w:sz w:val="22"/>
          <w:szCs w:val="22"/>
        </w:rPr>
        <w:t>poskytnutej zálohovej platbe, pričom každú predkladanú Žiadosť o platbu (zúčtovanie zálohovej platby) je potrebné priradiť k najstaršej poskytnutej nezúčtovanej zálohovej platbe.</w:t>
      </w:r>
    </w:p>
    <w:p w14:paraId="01371ACD" w14:textId="77777777" w:rsidR="00A91910" w:rsidRPr="00E65D00" w:rsidRDefault="00A91910" w:rsidP="007510D9">
      <w:pPr>
        <w:pStyle w:val="Odsekzoznamu1"/>
        <w:spacing w:line="276" w:lineRule="auto"/>
        <w:rPr>
          <w:sz w:val="22"/>
          <w:szCs w:val="22"/>
        </w:rPr>
      </w:pPr>
    </w:p>
    <w:p w14:paraId="3A0BDE79" w14:textId="7D73AA09"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0909B4">
        <w:rPr>
          <w:sz w:val="22"/>
          <w:szCs w:val="22"/>
        </w:rPr>
        <w:t>, ak nie je dohodnuté inak</w:t>
      </w:r>
      <w:r w:rsidRPr="00E65D00">
        <w:rPr>
          <w:sz w:val="22"/>
          <w:szCs w:val="22"/>
        </w:rPr>
        <w:t>.</w:t>
      </w:r>
    </w:p>
    <w:p w14:paraId="7462A40B" w14:textId="77777777" w:rsidR="00A91910" w:rsidRPr="00E65D00" w:rsidRDefault="00A91910" w:rsidP="007510D9">
      <w:pPr>
        <w:pStyle w:val="Odsekzoznamu1"/>
        <w:spacing w:line="276" w:lineRule="auto"/>
        <w:rPr>
          <w:sz w:val="22"/>
          <w:szCs w:val="22"/>
        </w:rPr>
      </w:pPr>
    </w:p>
    <w:p w14:paraId="073C285F" w14:textId="586A0F20"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w:t>
      </w:r>
      <w:r w:rsidRPr="00E65D00">
        <w:rPr>
          <w:sz w:val="22"/>
          <w:szCs w:val="22"/>
        </w:rPr>
        <w:lastRenderedPageBreak/>
        <w:t xml:space="preserve">zálohovej platby, je maximálne </w:t>
      </w:r>
      <w:commentRangeStart w:id="36"/>
      <w:r w:rsidR="000909B4">
        <w:rPr>
          <w:sz w:val="22"/>
          <w:szCs w:val="22"/>
        </w:rPr>
        <w:t>....%</w:t>
      </w:r>
      <w:commentRangeEnd w:id="36"/>
      <w:r w:rsidR="000909B4">
        <w:rPr>
          <w:rStyle w:val="Odkaznakomentr"/>
          <w:rFonts w:eastAsia="Times New Roman"/>
          <w:lang w:val="x-none" w:eastAsia="x-none"/>
        </w:rPr>
        <w:commentReference w:id="36"/>
      </w:r>
      <w:r w:rsidR="000909B4">
        <w:rPr>
          <w:sz w:val="22"/>
          <w:szCs w:val="22"/>
        </w:rPr>
        <w:t xml:space="preserve"> z celkového nenávratného finančného príspevku</w:t>
      </w:r>
      <w:ins w:id="37" w:author="Autor">
        <w:del w:id="38" w:author="Autor">
          <w:r w:rsidR="000916D9" w:rsidDel="0096375D">
            <w:rPr>
              <w:sz w:val="22"/>
              <w:szCs w:val="22"/>
            </w:rPr>
            <w:delText>.</w:delText>
          </w:r>
        </w:del>
      </w:ins>
      <w:del w:id="39" w:author="Autor">
        <w:r w:rsidR="000909B4" w:rsidDel="000916D9">
          <w:rPr>
            <w:sz w:val="22"/>
            <w:szCs w:val="22"/>
          </w:rPr>
          <w:delText xml:space="preserve"> zníženého o už poskytnutú časť NFP systémom refundácie</w:delText>
        </w:r>
      </w:del>
      <w:r w:rsidR="00B94450">
        <w:rPr>
          <w:sz w:val="22"/>
          <w:szCs w:val="22"/>
        </w:rPr>
        <w:t>.</w:t>
      </w:r>
    </w:p>
    <w:p w14:paraId="29E5670E" w14:textId="77777777" w:rsidR="00244DBA" w:rsidRPr="00E65D00" w:rsidRDefault="00244DBA" w:rsidP="006B7FCA">
      <w:pPr>
        <w:pStyle w:val="Odsekzoznamu1"/>
        <w:spacing w:line="276" w:lineRule="auto"/>
        <w:ind w:left="0"/>
        <w:jc w:val="both"/>
        <w:rPr>
          <w:sz w:val="22"/>
          <w:szCs w:val="22"/>
        </w:rPr>
      </w:pPr>
    </w:p>
    <w:p w14:paraId="60AF53CF" w14:textId="3B30419B"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pred uplynutím príslušnej </w:t>
      </w:r>
      <w:r w:rsidR="000909B4">
        <w:rPr>
          <w:sz w:val="22"/>
          <w:szCs w:val="22"/>
        </w:rPr>
        <w:t>12</w:t>
      </w:r>
      <w:r w:rsidRPr="00E65D00">
        <w:rPr>
          <w:sz w:val="22"/>
          <w:szCs w:val="22"/>
        </w:rPr>
        <w:t>-mesačnej lehoty na zúčtovanie, Prijímateľ môže takto identifikovanú nezúčtovanú sumu zúčtovať predložením ďalšej Žiadosti o platbu (zúčtovanie zálohovej platby) s výdavkami minimálne vo výške identifi</w:t>
      </w:r>
      <w:r w:rsidR="00B94450">
        <w:rPr>
          <w:sz w:val="22"/>
          <w:szCs w:val="22"/>
        </w:rPr>
        <w:t>kovaných Neoprávnených výdavkov.</w:t>
      </w:r>
      <w:r w:rsidRPr="00E65D00">
        <w:rPr>
          <w:sz w:val="22"/>
          <w:szCs w:val="22"/>
        </w:rPr>
        <w:t xml:space="preserve"> Prijímateľ môže tento postup uplatniť do skončenia príslušnej </w:t>
      </w:r>
      <w:r w:rsidR="000909B4">
        <w:rPr>
          <w:sz w:val="22"/>
          <w:szCs w:val="22"/>
        </w:rPr>
        <w:t>12</w:t>
      </w:r>
      <w:r w:rsidRPr="00E65D00">
        <w:rPr>
          <w:sz w:val="22"/>
          <w:szCs w:val="22"/>
        </w:rPr>
        <w:t>-mesačnej lehoty na zúčtovanie; podrobnosti sú upravené v príslušnej kapitole Systému finančného riadenia.</w:t>
      </w:r>
    </w:p>
    <w:p w14:paraId="412F103B" w14:textId="77777777" w:rsidR="00244DBA" w:rsidRPr="00E65D00" w:rsidRDefault="00244DBA" w:rsidP="00244DBA">
      <w:pPr>
        <w:pStyle w:val="Odsekzoznamu1"/>
        <w:spacing w:line="276" w:lineRule="auto"/>
        <w:jc w:val="both"/>
        <w:rPr>
          <w:sz w:val="22"/>
          <w:szCs w:val="22"/>
        </w:rPr>
      </w:pPr>
    </w:p>
    <w:p w14:paraId="458E6DB7" w14:textId="49F8C94D"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Prijímateľ nezúčtuje 100 % poskytnutej zálohovej platby do </w:t>
      </w:r>
      <w:r w:rsidR="000909B4">
        <w:rPr>
          <w:sz w:val="22"/>
          <w:szCs w:val="22"/>
        </w:rPr>
        <w:t>12</w:t>
      </w:r>
      <w:r w:rsidRPr="00E65D00">
        <w:rPr>
          <w:sz w:val="22"/>
          <w:szCs w:val="22"/>
        </w:rPr>
        <w:t xml:space="preserve"> mesiacov odo dňa aktivácie evidenčného listu úprav rozpočtu potvrdzujúci úpravu rozpočtu Prijímateľa</w:t>
      </w:r>
      <w:r w:rsidR="00420D2B">
        <w:rPr>
          <w:sz w:val="22"/>
          <w:szCs w:val="22"/>
        </w:rPr>
        <w:t>,</w:t>
      </w:r>
      <w:r w:rsidRPr="00E65D00">
        <w:rPr>
          <w:sz w:val="22"/>
          <w:szCs w:val="22"/>
        </w:rPr>
        <w:t xml:space="preserve"> a to ani využitím možnosti po</w:t>
      </w:r>
      <w:r w:rsidR="00420D2B">
        <w:rPr>
          <w:sz w:val="22"/>
          <w:szCs w:val="22"/>
        </w:rPr>
        <w:t>dľa predchádzajúceho odseku VZP</w:t>
      </w:r>
      <w:r w:rsidRPr="00E65D00">
        <w:rPr>
          <w:sz w:val="22"/>
          <w:szCs w:val="22"/>
        </w:rPr>
        <w:t xml:space="preserve">,  Prijímateľ je povinný najneskôr do </w:t>
      </w:r>
      <w:del w:id="40" w:author="Autor">
        <w:r w:rsidRPr="00E65D00" w:rsidDel="006B4AA6">
          <w:rPr>
            <w:sz w:val="22"/>
            <w:szCs w:val="22"/>
          </w:rPr>
          <w:delText xml:space="preserve">5 </w:delText>
        </w:r>
      </w:del>
      <w:ins w:id="41" w:author="Autor">
        <w:r w:rsidR="006B4AA6">
          <w:rPr>
            <w:sz w:val="22"/>
            <w:szCs w:val="22"/>
          </w:rPr>
          <w:t>10</w:t>
        </w:r>
        <w:r w:rsidR="006B4AA6" w:rsidRPr="00E65D00">
          <w:rPr>
            <w:sz w:val="22"/>
            <w:szCs w:val="22"/>
          </w:rPr>
          <w:t xml:space="preserve"> </w:t>
        </w:r>
      </w:ins>
      <w:r w:rsidRPr="00E65D00">
        <w:rPr>
          <w:sz w:val="22"/>
          <w:szCs w:val="22"/>
        </w:rPr>
        <w:t xml:space="preserve">dní po uplynutí </w:t>
      </w:r>
      <w:r w:rsidR="00966219">
        <w:rPr>
          <w:sz w:val="22"/>
          <w:szCs w:val="22"/>
        </w:rPr>
        <w:t>12</w:t>
      </w:r>
      <w:r w:rsidRPr="00E65D00">
        <w:rPr>
          <w:sz w:val="22"/>
          <w:szCs w:val="22"/>
        </w:rPr>
        <w:t xml:space="preserve">-mesačnej lehoty vrátiť sumu nezúčtovaného rozdielu na účet určený Poskytovateľom. </w:t>
      </w:r>
      <w:del w:id="42" w:author="Autor">
        <w:r w:rsidRPr="00E65D00" w:rsidDel="00CC29C3">
          <w:rPr>
            <w:sz w:val="22"/>
            <w:szCs w:val="22"/>
          </w:rPr>
          <w:delText xml:space="preserve">Ak Prijímateľ nevráti sumu nezúčtovaného rozdielu podľa predchádzajúcej vety, okrem povinnosti vrátenia tejto sumy sa Prijímateľovi o túto sumu zároveň znižuje NFP ako celok; podrobnosti sú upravené v príslušnej kapitole Systému finančného riadenia. </w:delText>
        </w:r>
      </w:del>
    </w:p>
    <w:p w14:paraId="0413EDDC" w14:textId="77777777" w:rsidR="00244DBA" w:rsidRPr="00E65D00" w:rsidRDefault="00244DBA" w:rsidP="006B7FCA">
      <w:pPr>
        <w:pStyle w:val="Odsekzoznamu"/>
        <w:rPr>
          <w:sz w:val="22"/>
          <w:szCs w:val="22"/>
        </w:rPr>
      </w:pPr>
    </w:p>
    <w:p w14:paraId="0B98C560" w14:textId="140968B5" w:rsidR="00A91910"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w:t>
      </w:r>
      <w:r w:rsidRPr="002743C2">
        <w:rPr>
          <w:sz w:val="22"/>
          <w:szCs w:val="22"/>
        </w:rPr>
        <w:t xml:space="preserve">až po uplynutí </w:t>
      </w:r>
      <w:r w:rsidR="00966219">
        <w:rPr>
          <w:sz w:val="22"/>
          <w:szCs w:val="22"/>
        </w:rPr>
        <w:t>12</w:t>
      </w:r>
      <w:r w:rsidRPr="002743C2">
        <w:rPr>
          <w:sz w:val="22"/>
          <w:szCs w:val="22"/>
        </w:rPr>
        <w:t>-mesačnej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 </w:t>
      </w:r>
      <w:del w:id="43" w:author="Autor">
        <w:r w:rsidRPr="00E65D00" w:rsidDel="00585EC4">
          <w:rPr>
            <w:sz w:val="22"/>
            <w:szCs w:val="22"/>
          </w:rPr>
          <w:delText xml:space="preserve">Ak </w:delText>
        </w:r>
        <w:r w:rsidRPr="00E65D00" w:rsidDel="00CC29C3">
          <w:rPr>
            <w:sz w:val="22"/>
            <w:szCs w:val="22"/>
          </w:rPr>
          <w:delText>Prijímateľ sumu nezúčtovaného rozdielu poskytnutej zálohovej platby v určenej lehote nevráti, okrem povinnosti vrátenia tejto sumy môže Poskytovateľ určiť, že sa o túto sumu zároveň znižuje Prijímateľovi NFP ako celok; podrobnosti sú upravené v príslušnej kapitole Systému finančného riadenia.</w:delText>
        </w:r>
      </w:del>
    </w:p>
    <w:p w14:paraId="7ED8AD0B" w14:textId="77777777" w:rsidR="00A91910" w:rsidRPr="00E65D00" w:rsidRDefault="00A91910" w:rsidP="007510D9">
      <w:pPr>
        <w:pStyle w:val="Odsekzoznamu1"/>
        <w:spacing w:line="276" w:lineRule="auto"/>
        <w:rPr>
          <w:sz w:val="22"/>
          <w:szCs w:val="22"/>
        </w:rPr>
      </w:pPr>
    </w:p>
    <w:p w14:paraId="59736F8A" w14:textId="77777777" w:rsidR="008A2ABD"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21081B" w:rsidRPr="00E65D00">
        <w:rPr>
          <w:sz w:val="22"/>
          <w:szCs w:val="22"/>
        </w:rPr>
        <w:t xml:space="preserve">Ak </w:t>
      </w:r>
      <w:r w:rsidRPr="00E65D00">
        <w:rPr>
          <w:sz w:val="22"/>
          <w:szCs w:val="22"/>
        </w:rPr>
        <w:t>na základe nepravých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 alebo nesprávnych údajov dozvie Poskytovateľ, postupuje podľa článku 10 VZP.</w:t>
      </w:r>
    </w:p>
    <w:p w14:paraId="3C8AD461" w14:textId="77777777" w:rsidR="008A2ABD" w:rsidRPr="00E65D00" w:rsidRDefault="008A2ABD" w:rsidP="007510D9">
      <w:pPr>
        <w:pStyle w:val="Odsekzoznamu"/>
        <w:spacing w:line="276" w:lineRule="auto"/>
        <w:rPr>
          <w:sz w:val="22"/>
          <w:szCs w:val="22"/>
        </w:rPr>
      </w:pPr>
    </w:p>
    <w:p w14:paraId="35025F83" w14:textId="5CAA7761" w:rsidR="00850C22" w:rsidRPr="00E65D00" w:rsidRDefault="00A91910" w:rsidP="00850C22">
      <w:pPr>
        <w:pStyle w:val="Odsekzoznamu1"/>
        <w:numPr>
          <w:ilvl w:val="0"/>
          <w:numId w:val="59"/>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w:t>
      </w:r>
      <w:r w:rsidR="00F07031" w:rsidRPr="00F05C74">
        <w:rPr>
          <w:sz w:val="22"/>
          <w:szCs w:val="22"/>
          <w:lang w:eastAsia="en-US"/>
        </w:rPr>
        <w:t xml:space="preserve">kontrole a audite </w:t>
      </w:r>
      <w:r w:rsidRPr="00F05C74">
        <w:rPr>
          <w:sz w:val="22"/>
          <w:szCs w:val="22"/>
        </w:rPr>
        <w:t xml:space="preserve">a článku </w:t>
      </w:r>
      <w:r w:rsidR="00244DBA" w:rsidRPr="00F05C74">
        <w:rPr>
          <w:sz w:val="22"/>
          <w:szCs w:val="22"/>
        </w:rPr>
        <w:t>125</w:t>
      </w:r>
      <w:r w:rsidRPr="00F05C74">
        <w:rPr>
          <w:sz w:val="22"/>
          <w:szCs w:val="22"/>
        </w:rPr>
        <w:t xml:space="preserve"> všeobecného </w:t>
      </w:r>
      <w:r w:rsidR="00BF0C28" w:rsidRPr="00F05C74">
        <w:rPr>
          <w:sz w:val="22"/>
          <w:szCs w:val="22"/>
        </w:rPr>
        <w:t xml:space="preserve">nariadenia, </w:t>
      </w:r>
      <w:r w:rsidR="00850C22" w:rsidRPr="00F05C74">
        <w:rPr>
          <w:sz w:val="22"/>
          <w:szCs w:val="22"/>
        </w:rPr>
        <w:t>pričom Prijímateľ</w:t>
      </w:r>
      <w:r w:rsidR="00E95A3E" w:rsidRPr="00F05C74">
        <w:rPr>
          <w:sz w:val="22"/>
          <w:szCs w:val="22"/>
        </w:rPr>
        <w:t xml:space="preserve"> je</w:t>
      </w:r>
      <w:r w:rsidR="00850C22" w:rsidRPr="00F05C74">
        <w:rPr>
          <w:sz w:val="22"/>
          <w:szCs w:val="22"/>
        </w:rPr>
        <w:t xml:space="preserve"> povinný sa na účely výkonu kontroly riadiť § 21 zákona o finančnej kontrole a</w:t>
      </w:r>
      <w:r w:rsidR="003D3FC0" w:rsidRPr="00F05C74">
        <w:rPr>
          <w:sz w:val="22"/>
          <w:szCs w:val="22"/>
        </w:rPr>
        <w:t> </w:t>
      </w:r>
      <w:r w:rsidR="00850C22" w:rsidRPr="00F05C74">
        <w:rPr>
          <w:sz w:val="22"/>
          <w:szCs w:val="22"/>
        </w:rPr>
        <w:t>audite</w:t>
      </w:r>
      <w:r w:rsidR="003D3FC0" w:rsidRPr="00F05C74">
        <w:rPr>
          <w:sz w:val="22"/>
          <w:szCs w:val="22"/>
        </w:rPr>
        <w:t>,</w:t>
      </w:r>
      <w:r w:rsidR="00850C22" w:rsidRPr="00F05C74">
        <w:rPr>
          <w:sz w:val="22"/>
          <w:szCs w:val="22"/>
        </w:rPr>
        <w:t xml:space="preserve"> inými</w:t>
      </w:r>
      <w:r w:rsidR="00850C22" w:rsidRPr="00E65D00">
        <w:rPr>
          <w:sz w:val="22"/>
          <w:szCs w:val="22"/>
        </w:rPr>
        <w:t xml:space="preserve">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3716E900" w14:textId="77777777" w:rsidR="005B6CAA" w:rsidRPr="00E65D00" w:rsidRDefault="005B6CAA" w:rsidP="00850C22">
      <w:pPr>
        <w:pStyle w:val="Odsekzoznamu1"/>
        <w:spacing w:line="276" w:lineRule="auto"/>
        <w:jc w:val="both"/>
        <w:rPr>
          <w:sz w:val="22"/>
          <w:szCs w:val="22"/>
        </w:rPr>
      </w:pPr>
    </w:p>
    <w:p w14:paraId="04F578A0" w14:textId="21B05425"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Poskytovateľ Žiadosť o platbu (poskytnutie zálohovej platby) a Žiadosť o platbu (zúčtovanie zálohovej platby) schváli v plnej výške, schváli v zníženej výške</w:t>
      </w:r>
      <w:r w:rsidR="00BF0C28" w:rsidRPr="00E65D00">
        <w:rPr>
          <w:sz w:val="22"/>
          <w:szCs w:val="22"/>
        </w:rPr>
        <w:t>, zamietne</w:t>
      </w:r>
      <w:r w:rsidR="00124F44">
        <w:rPr>
          <w:sz w:val="22"/>
          <w:szCs w:val="22"/>
        </w:rPr>
        <w:t xml:space="preserve"> alebo </w:t>
      </w:r>
      <w:r w:rsidR="00E95A3E" w:rsidRPr="00E65D00">
        <w:rPr>
          <w:sz w:val="22"/>
          <w:szCs w:val="22"/>
        </w:rPr>
        <w:t>pozastaví</w:t>
      </w:r>
      <w:r w:rsidR="00124F44">
        <w:rPr>
          <w:sz w:val="22"/>
          <w:szCs w:val="22"/>
        </w:rPr>
        <w:t>, pričom</w:t>
      </w:r>
      <w:r w:rsidRPr="00E65D00">
        <w:rPr>
          <w:sz w:val="22"/>
          <w:szCs w:val="22"/>
        </w:rPr>
        <w:t xml:space="preserve"> </w:t>
      </w:r>
      <w:r w:rsidR="00492EF4" w:rsidRPr="00E65D00">
        <w:rPr>
          <w:sz w:val="22"/>
          <w:szCs w:val="22"/>
        </w:rPr>
        <w:t xml:space="preserve">zo Žiadosti o platbu (zúčtovanie zálohovej platby) </w:t>
      </w:r>
      <w:r w:rsidR="00124F44">
        <w:rPr>
          <w:sz w:val="22"/>
          <w:szCs w:val="22"/>
        </w:rPr>
        <w:t xml:space="preserve">môže časť nárokovaných výdavkov, u ktorých je potrebné pokračovať v kontrole, </w:t>
      </w:r>
      <w:r w:rsidR="00BF0C28" w:rsidRPr="00E65D00">
        <w:rPr>
          <w:sz w:val="22"/>
          <w:szCs w:val="22"/>
        </w:rPr>
        <w:t>vyčlen</w:t>
      </w:r>
      <w:r w:rsidR="00124F44">
        <w:rPr>
          <w:sz w:val="22"/>
          <w:szCs w:val="22"/>
        </w:rPr>
        <w:t>iť</w:t>
      </w:r>
      <w:r w:rsidR="00C05BE1">
        <w:rPr>
          <w:sz w:val="22"/>
          <w:szCs w:val="22"/>
        </w:rPr>
        <w:t xml:space="preserve">, </w:t>
      </w:r>
      <w:r w:rsidR="00124F44">
        <w:rPr>
          <w:sz w:val="22"/>
          <w:szCs w:val="22"/>
        </w:rPr>
        <w:t>a</w:t>
      </w:r>
      <w:r w:rsidRPr="00E65D00">
        <w:rPr>
          <w:sz w:val="22"/>
          <w:szCs w:val="22"/>
        </w:rPr>
        <w:t> to v lehotách určených Systémom finančného riadenia</w:t>
      </w:r>
      <w:r w:rsidR="00124F44">
        <w:rPr>
          <w:sz w:val="22"/>
          <w:szCs w:val="22"/>
        </w:rPr>
        <w:t>, resp. vo Výnimke</w:t>
      </w:r>
      <w:r w:rsidRPr="00E65D00">
        <w:rPr>
          <w:sz w:val="22"/>
          <w:szCs w:val="22"/>
        </w:rPr>
        <w:t xml:space="preserve">. Prijímateľovi vznikne nárok na schválenie Žiadosti o platbu (zúčtovanie zálohovej platby) iba ak podá túto Žiadosť o platbu úplnú a správnu, a to až v momente schválenia </w:t>
      </w:r>
      <w:r w:rsidRPr="00E65D00">
        <w:rPr>
          <w:sz w:val="22"/>
          <w:szCs w:val="22"/>
        </w:rPr>
        <w:lastRenderedPageBreak/>
        <w:t xml:space="preserve">súhrnnej Žiadosti o platbu Certifikačným orgánom a len v rozsahu Schválených oprávnených výdavkov zo strany Poskytovateľa a Certifikačného orgánu. </w:t>
      </w:r>
    </w:p>
    <w:p w14:paraId="58213A83" w14:textId="77777777" w:rsidR="00BB4593" w:rsidRPr="00E65D00" w:rsidRDefault="00BB4593" w:rsidP="006B7FCA">
      <w:pPr>
        <w:pStyle w:val="Odsekzoznamu1"/>
        <w:spacing w:line="276" w:lineRule="auto"/>
        <w:jc w:val="both"/>
        <w:rPr>
          <w:sz w:val="22"/>
          <w:szCs w:val="22"/>
        </w:rPr>
      </w:pPr>
    </w:p>
    <w:p w14:paraId="0DCE89C3" w14:textId="77777777"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 xml:space="preserve">Prijímateľ je povinný v rámci zúčtovania zálohovej platby podľa tohto článku VZP uviesť nárokovanú sumu podľa rozpočtovej klasifikácie. </w:t>
      </w:r>
    </w:p>
    <w:p w14:paraId="4787ACF8" w14:textId="77777777" w:rsidR="00A91910" w:rsidRPr="00E65D00" w:rsidRDefault="00A91910" w:rsidP="007510D9">
      <w:pPr>
        <w:pStyle w:val="Odsekzoznamu1"/>
        <w:spacing w:after="120" w:line="276" w:lineRule="auto"/>
        <w:jc w:val="both"/>
        <w:rPr>
          <w:sz w:val="22"/>
          <w:szCs w:val="22"/>
        </w:rPr>
      </w:pPr>
    </w:p>
    <w:p w14:paraId="3B038999" w14:textId="688DC803" w:rsidR="00F11CEE" w:rsidRPr="00F05C74" w:rsidRDefault="00A91910" w:rsidP="00F51A0E">
      <w:pPr>
        <w:pStyle w:val="Odsekzoznamu1"/>
        <w:numPr>
          <w:ilvl w:val="0"/>
          <w:numId w:val="59"/>
        </w:numPr>
        <w:spacing w:before="240" w:after="120" w:line="276" w:lineRule="auto"/>
        <w:jc w:val="both"/>
        <w:rPr>
          <w:sz w:val="22"/>
          <w:szCs w:val="22"/>
        </w:rPr>
      </w:pPr>
      <w:r w:rsidRPr="00E65D00">
        <w:rPr>
          <w:sz w:val="22"/>
          <w:szCs w:val="22"/>
        </w:rPr>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r w:rsidR="00244DBA" w:rsidRPr="00E65D00">
        <w:rPr>
          <w:sz w:val="22"/>
          <w:szCs w:val="22"/>
        </w:rPr>
        <w:t>O</w:t>
      </w:r>
      <w:r w:rsidRPr="00E65D00">
        <w:rPr>
          <w:sz w:val="22"/>
          <w:szCs w:val="22"/>
        </w:rPr>
        <w:t xml:space="preserve">právnených výdavkov Projektu. Po poskytnutí poslednej zálohovej platby je Prijímateľ povinný zúčtovať celý zostatok NFP postupom podľa </w:t>
      </w:r>
      <w:r w:rsidRPr="00F51A0E">
        <w:rPr>
          <w:sz w:val="22"/>
          <w:szCs w:val="22"/>
        </w:rPr>
        <w:t>odsekov 4 až 1</w:t>
      </w:r>
      <w:r w:rsidR="00850C22" w:rsidRPr="00F51A0E">
        <w:rPr>
          <w:sz w:val="22"/>
          <w:szCs w:val="22"/>
        </w:rPr>
        <w:t>3</w:t>
      </w:r>
      <w:r w:rsidRPr="00F51A0E">
        <w:rPr>
          <w:sz w:val="22"/>
          <w:szCs w:val="22"/>
        </w:rPr>
        <w:t xml:space="preserve"> tohto</w:t>
      </w:r>
      <w:r w:rsidRPr="00E65D00">
        <w:rPr>
          <w:sz w:val="22"/>
          <w:szCs w:val="22"/>
        </w:rPr>
        <w:t xml:space="preserve"> článku VZP.  </w:t>
      </w:r>
      <w:r w:rsidR="00F11CEE" w:rsidRPr="00F51A0E">
        <w:rPr>
          <w:sz w:val="22"/>
          <w:szCs w:val="22"/>
        </w:rPr>
        <w:t xml:space="preserve">Posledná Žiadosť o platbu (zúčtovanie zálohovej platby) predložená v rámci Realizácie </w:t>
      </w:r>
      <w:r w:rsidR="00F11CEE" w:rsidRPr="00F05C74">
        <w:rPr>
          <w:sz w:val="22"/>
          <w:szCs w:val="22"/>
        </w:rPr>
        <w:t xml:space="preserve">aktivít Projektu plní funkciu Žiadosti o platbu (s príznakom záverečná). </w:t>
      </w:r>
    </w:p>
    <w:p w14:paraId="154C0CB1" w14:textId="77777777" w:rsidR="00D57DAC" w:rsidRPr="00F05C74" w:rsidRDefault="00D57DAC" w:rsidP="00D57DAC">
      <w:pPr>
        <w:pStyle w:val="Odsekzoznamu"/>
        <w:rPr>
          <w:sz w:val="22"/>
          <w:szCs w:val="22"/>
        </w:rPr>
      </w:pPr>
    </w:p>
    <w:p w14:paraId="34ACE442" w14:textId="77777777" w:rsidR="00DE0FA6" w:rsidRDefault="006B7FCA" w:rsidP="00DE0FA6">
      <w:pPr>
        <w:pStyle w:val="Odsekzoznamu1"/>
        <w:numPr>
          <w:ilvl w:val="0"/>
          <w:numId w:val="59"/>
        </w:numPr>
        <w:spacing w:line="276" w:lineRule="auto"/>
        <w:ind w:left="567" w:hanging="567"/>
        <w:jc w:val="both"/>
        <w:rPr>
          <w:sz w:val="22"/>
          <w:szCs w:val="22"/>
        </w:rPr>
      </w:pPr>
      <w:r w:rsidRPr="00F05C74">
        <w:rPr>
          <w:sz w:val="22"/>
          <w:szCs w:val="22"/>
        </w:rPr>
        <w:t xml:space="preserve">Ak Žiadosť o platbu (zúčtovanie zálohovej platby) obsahuje výdavky, ktoré sú predmetom Prebiehajúceho skúmania, Poskytovateľ pozastaví schvaľovanie dotknutých výdavkov až do času ukončenia </w:t>
      </w:r>
      <w:r w:rsidR="00DE0FA6">
        <w:rPr>
          <w:sz w:val="22"/>
          <w:szCs w:val="22"/>
        </w:rPr>
        <w:t xml:space="preserve">Prebiehajúceho </w:t>
      </w:r>
      <w:r w:rsidRPr="00F05C74">
        <w:rPr>
          <w:sz w:val="22"/>
          <w:szCs w:val="22"/>
        </w:rPr>
        <w:t xml:space="preserve">skúmania. </w:t>
      </w:r>
    </w:p>
    <w:p w14:paraId="67BD8B72" w14:textId="77777777" w:rsidR="00DE0FA6" w:rsidRDefault="00DE0FA6" w:rsidP="00DE0FA6">
      <w:pPr>
        <w:pStyle w:val="Odsekzoznamu"/>
        <w:rPr>
          <w:sz w:val="22"/>
          <w:szCs w:val="22"/>
        </w:rPr>
      </w:pPr>
    </w:p>
    <w:p w14:paraId="3C6F846F" w14:textId="6EAFA85F" w:rsidR="000150E8" w:rsidRDefault="00DE0FA6" w:rsidP="000150E8">
      <w:pPr>
        <w:pStyle w:val="Odsekzoznamu1"/>
        <w:numPr>
          <w:ilvl w:val="0"/>
          <w:numId w:val="59"/>
        </w:numPr>
        <w:spacing w:line="276" w:lineRule="auto"/>
        <w:ind w:left="567" w:hanging="567"/>
        <w:jc w:val="both"/>
        <w:rPr>
          <w:sz w:val="22"/>
          <w:szCs w:val="22"/>
        </w:rPr>
      </w:pPr>
      <w:commentRangeStart w:id="44"/>
      <w:r w:rsidRPr="00D05B8C">
        <w:rPr>
          <w:sz w:val="22"/>
          <w:szCs w:val="22"/>
        </w:rPr>
        <w:t>Zmluvné strany sa osobitne dohodli, že 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w:t>
      </w:r>
      <w:r w:rsidRPr="00D05B8C" w:rsidDel="00987997">
        <w:rPr>
          <w:sz w:val="22"/>
          <w:szCs w:val="22"/>
        </w:rPr>
        <w:t xml:space="preserve"> </w:t>
      </w:r>
      <w:r w:rsidR="000150E8">
        <w:rPr>
          <w:sz w:val="22"/>
          <w:szCs w:val="22"/>
        </w:rPr>
        <w:t>Postup podľa predchádzajúcej vety je časovo obmedzený na platnosť udelenej Výnimky.</w:t>
      </w:r>
      <w:commentRangeEnd w:id="44"/>
      <w:r w:rsidR="000150E8">
        <w:rPr>
          <w:rStyle w:val="Odkaznakomentr"/>
          <w:rFonts w:eastAsia="Times New Roman"/>
          <w:lang w:val="x-none" w:eastAsia="x-none"/>
        </w:rPr>
        <w:commentReference w:id="44"/>
      </w:r>
    </w:p>
    <w:p w14:paraId="7AFC944B" w14:textId="0498D5CE" w:rsidR="00DE0FA6" w:rsidRPr="00D05B8C" w:rsidRDefault="00DE0FA6" w:rsidP="000150E8">
      <w:pPr>
        <w:pStyle w:val="Odsekzoznamu1"/>
        <w:spacing w:line="276" w:lineRule="auto"/>
        <w:ind w:left="567"/>
        <w:jc w:val="both"/>
        <w:rPr>
          <w:sz w:val="22"/>
          <w:szCs w:val="22"/>
        </w:rPr>
      </w:pPr>
    </w:p>
    <w:p w14:paraId="46D1E99F" w14:textId="77777777" w:rsidR="00DE0FA6" w:rsidRPr="00D05B8C" w:rsidRDefault="00DE0FA6" w:rsidP="00DE0FA6">
      <w:pPr>
        <w:pStyle w:val="Odsekzoznamu1"/>
        <w:numPr>
          <w:ilvl w:val="0"/>
          <w:numId w:val="59"/>
        </w:numPr>
        <w:spacing w:line="276" w:lineRule="auto"/>
        <w:ind w:left="567" w:hanging="567"/>
        <w:jc w:val="both"/>
        <w:rPr>
          <w:sz w:val="22"/>
          <w:szCs w:val="22"/>
        </w:rPr>
      </w:pPr>
      <w:bookmarkStart w:id="45" w:name="_Hlk42180646"/>
      <w:r w:rsidRPr="00D05B8C">
        <w:rPr>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bookmarkEnd w:id="45"/>
    <w:p w14:paraId="3357FAF0" w14:textId="1AA145EF" w:rsidR="006B7FCA" w:rsidRPr="00F05C74" w:rsidRDefault="006B7FCA" w:rsidP="00DE0FA6">
      <w:pPr>
        <w:pStyle w:val="Odsekzoznamu1"/>
        <w:spacing w:after="120" w:line="276" w:lineRule="auto"/>
        <w:ind w:left="0"/>
        <w:jc w:val="both"/>
        <w:rPr>
          <w:sz w:val="22"/>
          <w:szCs w:val="22"/>
        </w:rPr>
      </w:pPr>
    </w:p>
    <w:p w14:paraId="7322B379" w14:textId="77777777" w:rsidR="00D57DAC" w:rsidRPr="00F51A0E" w:rsidRDefault="00D57DAC" w:rsidP="00D57DAC">
      <w:pPr>
        <w:pStyle w:val="Odsekzoznamu1"/>
        <w:spacing w:before="240" w:after="120" w:line="276" w:lineRule="auto"/>
        <w:jc w:val="both"/>
        <w:rPr>
          <w:sz w:val="22"/>
          <w:szCs w:val="22"/>
        </w:rPr>
      </w:pPr>
    </w:p>
    <w:p w14:paraId="11C294D1"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70D3CE6B" w14:textId="223F09E9" w:rsidR="00A91910" w:rsidRPr="00E65D00" w:rsidRDefault="00A91910" w:rsidP="00850C22">
      <w:pPr>
        <w:pStyle w:val="Odsekzoznamu1"/>
        <w:numPr>
          <w:ilvl w:val="0"/>
          <w:numId w:val="60"/>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p>
    <w:p w14:paraId="08A2DD6E" w14:textId="77777777" w:rsidR="00A91910" w:rsidRPr="00E65D00" w:rsidRDefault="00A91910" w:rsidP="007510D9">
      <w:pPr>
        <w:pStyle w:val="Odsekzoznamu1"/>
        <w:spacing w:after="120" w:line="276" w:lineRule="auto"/>
        <w:jc w:val="both"/>
        <w:rPr>
          <w:sz w:val="22"/>
          <w:szCs w:val="22"/>
        </w:rPr>
      </w:pPr>
    </w:p>
    <w:p w14:paraId="6B15707E" w14:textId="36642F57" w:rsidR="00A91910" w:rsidRPr="00E65D00" w:rsidRDefault="00A91910" w:rsidP="007510D9">
      <w:pPr>
        <w:pStyle w:val="Odsekzoznamu1"/>
        <w:numPr>
          <w:ilvl w:val="0"/>
          <w:numId w:val="60"/>
        </w:numPr>
        <w:spacing w:after="120" w:line="276" w:lineRule="auto"/>
        <w:jc w:val="both"/>
        <w:rPr>
          <w:sz w:val="22"/>
          <w:szCs w:val="22"/>
        </w:rPr>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r w:rsidRPr="00E65D00">
        <w:rPr>
          <w:sz w:val="22"/>
          <w:szCs w:val="22"/>
        </w:rPr>
        <w:t xml:space="preserve">. </w:t>
      </w:r>
    </w:p>
    <w:p w14:paraId="30898012" w14:textId="77777777" w:rsidR="00A91910" w:rsidRPr="00E65D00" w:rsidRDefault="00A91910" w:rsidP="007510D9">
      <w:pPr>
        <w:pStyle w:val="Odsekzoznamu1"/>
        <w:spacing w:after="120" w:line="276" w:lineRule="auto"/>
        <w:jc w:val="both"/>
        <w:rPr>
          <w:sz w:val="22"/>
          <w:szCs w:val="22"/>
        </w:rPr>
      </w:pPr>
    </w:p>
    <w:p w14:paraId="2602F467" w14:textId="5B416299" w:rsidR="00A91910" w:rsidRPr="00E65D00" w:rsidRDefault="001672D5" w:rsidP="007510D9">
      <w:pPr>
        <w:pStyle w:val="Odsekzoznamu1"/>
        <w:numPr>
          <w:ilvl w:val="0"/>
          <w:numId w:val="60"/>
        </w:numPr>
        <w:spacing w:after="120" w:line="276" w:lineRule="auto"/>
        <w:jc w:val="both"/>
        <w:rPr>
          <w:sz w:val="22"/>
          <w:szCs w:val="22"/>
        </w:rPr>
      </w:pPr>
      <w:r w:rsidRPr="00E65D00">
        <w:rPr>
          <w:rFonts w:cs="Arial"/>
          <w:sz w:val="22"/>
          <w:szCs w:val="22"/>
        </w:rPr>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r w:rsidR="00A91910" w:rsidRPr="00E65D00">
        <w:rPr>
          <w:sz w:val="22"/>
          <w:szCs w:val="22"/>
        </w:rPr>
        <w:t>Prijímateľ je povinný spolu so Žiadosťou o platbu predložiť aj účtovné doklady preukazujúc</w:t>
      </w:r>
      <w:r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 xml:space="preserve">. </w:t>
      </w:r>
    </w:p>
    <w:p w14:paraId="5A66E04B" w14:textId="77777777" w:rsidR="00A91910" w:rsidRPr="00E65D00" w:rsidRDefault="00A91910" w:rsidP="007510D9">
      <w:pPr>
        <w:pStyle w:val="Odsekzoznamu1"/>
        <w:spacing w:after="120" w:line="276" w:lineRule="auto"/>
        <w:jc w:val="both"/>
        <w:rPr>
          <w:sz w:val="22"/>
          <w:szCs w:val="22"/>
        </w:rPr>
      </w:pPr>
      <w:r w:rsidRPr="00E65D00">
        <w:rPr>
          <w:sz w:val="22"/>
          <w:szCs w:val="22"/>
        </w:rPr>
        <w:lastRenderedPageBreak/>
        <w:t xml:space="preserve"> </w:t>
      </w:r>
    </w:p>
    <w:p w14:paraId="37B78506" w14:textId="76707B6B" w:rsidR="00A91910" w:rsidRPr="00F05C74" w:rsidRDefault="00A91910" w:rsidP="007510D9">
      <w:pPr>
        <w:pStyle w:val="Odsekzoznamu1"/>
        <w:numPr>
          <w:ilvl w:val="0"/>
          <w:numId w:val="60"/>
        </w:numPr>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D62ED2" w:rsidRPr="00E65D00">
        <w:rPr>
          <w:sz w:val="22"/>
          <w:szCs w:val="22"/>
        </w:rPr>
        <w:t xml:space="preserve">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8A2ABD" w:rsidRPr="00E65D00">
        <w:rPr>
          <w:sz w:val="22"/>
          <w:szCs w:val="22"/>
        </w:rPr>
        <w:t>Ak</w:t>
      </w:r>
      <w:r w:rsidRPr="00E65D00">
        <w:rPr>
          <w:sz w:val="22"/>
          <w:szCs w:val="22"/>
        </w:rPr>
        <w:t xml:space="preserve"> na základe nepravých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xml:space="preserve">; ak sa o skutočnosti, že došlo k vyplateniu platby na základe </w:t>
      </w:r>
      <w:r w:rsidR="00571CAF" w:rsidRPr="00F05C74">
        <w:rPr>
          <w:sz w:val="22"/>
          <w:szCs w:val="22"/>
        </w:rPr>
        <w:t>nepravých alebo nesprávnych údajov dozvie Poskytovateľ, postupuje podľa článku 10 VZP.</w:t>
      </w:r>
    </w:p>
    <w:p w14:paraId="1677009D" w14:textId="77777777" w:rsidR="00A91910" w:rsidRPr="00F05C74" w:rsidRDefault="00A91910" w:rsidP="007510D9">
      <w:pPr>
        <w:pStyle w:val="Odsekzoznamu1"/>
        <w:spacing w:after="120" w:line="276" w:lineRule="auto"/>
        <w:jc w:val="both"/>
        <w:rPr>
          <w:sz w:val="22"/>
          <w:szCs w:val="22"/>
        </w:rPr>
      </w:pPr>
    </w:p>
    <w:p w14:paraId="6E5F3ACF" w14:textId="18EF8B72" w:rsidR="00A91910" w:rsidRPr="00F05C74" w:rsidRDefault="00A91910" w:rsidP="00CF137C">
      <w:pPr>
        <w:pStyle w:val="Odsekzoznamu1"/>
        <w:numPr>
          <w:ilvl w:val="0"/>
          <w:numId w:val="60"/>
        </w:numPr>
        <w:spacing w:after="120" w:line="276" w:lineRule="auto"/>
        <w:jc w:val="both"/>
        <w:rPr>
          <w:sz w:val="22"/>
          <w:szCs w:val="22"/>
        </w:rPr>
      </w:pPr>
      <w:r w:rsidRPr="00F05C74">
        <w:rPr>
          <w:sz w:val="22"/>
          <w:szCs w:val="22"/>
        </w:rPr>
        <w:t xml:space="preserve">Poskytovateľ je povinný vykonať kontrolu Žiadosti o platbu podľa </w:t>
      </w:r>
      <w:r w:rsidR="0068717E" w:rsidRPr="00F05C74">
        <w:rPr>
          <w:sz w:val="22"/>
          <w:szCs w:val="22"/>
        </w:rPr>
        <w:t>§</w:t>
      </w:r>
      <w:r w:rsidR="00850C22" w:rsidRPr="00F05C74">
        <w:rPr>
          <w:sz w:val="22"/>
          <w:szCs w:val="22"/>
        </w:rPr>
        <w:t xml:space="preserve"> </w:t>
      </w:r>
      <w:r w:rsidR="0068717E" w:rsidRPr="00F05C74">
        <w:rPr>
          <w:sz w:val="22"/>
          <w:szCs w:val="22"/>
        </w:rPr>
        <w:t>7 a §</w:t>
      </w:r>
      <w:r w:rsidR="00850C22" w:rsidRPr="00F05C74">
        <w:rPr>
          <w:sz w:val="22"/>
          <w:szCs w:val="22"/>
        </w:rPr>
        <w:t xml:space="preserve"> </w:t>
      </w:r>
      <w:r w:rsidR="0068717E" w:rsidRPr="00F05C74">
        <w:rPr>
          <w:sz w:val="22"/>
          <w:szCs w:val="22"/>
        </w:rPr>
        <w:t xml:space="preserve">8 </w:t>
      </w:r>
      <w:r w:rsidR="00F07031" w:rsidRPr="00F05C74">
        <w:rPr>
          <w:sz w:val="22"/>
          <w:szCs w:val="22"/>
        </w:rPr>
        <w:t xml:space="preserve">zákona </w:t>
      </w:r>
      <w:r w:rsidR="00F07031" w:rsidRPr="00F05C74">
        <w:rPr>
          <w:sz w:val="22"/>
          <w:szCs w:val="22"/>
          <w:lang w:eastAsia="en-US"/>
        </w:rPr>
        <w:t xml:space="preserve">o finančnej kontrole a audite </w:t>
      </w:r>
      <w:r w:rsidRPr="00F05C74">
        <w:rPr>
          <w:sz w:val="22"/>
          <w:szCs w:val="22"/>
        </w:rPr>
        <w:t xml:space="preserve">a článku </w:t>
      </w:r>
      <w:r w:rsidR="00683C99" w:rsidRPr="00F05C74">
        <w:rPr>
          <w:sz w:val="22"/>
          <w:szCs w:val="22"/>
        </w:rPr>
        <w:t>125</w:t>
      </w:r>
      <w:r w:rsidRPr="00F05C74">
        <w:rPr>
          <w:sz w:val="22"/>
          <w:szCs w:val="22"/>
        </w:rPr>
        <w:t xml:space="preserve"> všeobecného </w:t>
      </w:r>
      <w:r w:rsidR="00BF0C28" w:rsidRPr="00F05C74">
        <w:rPr>
          <w:sz w:val="22"/>
          <w:szCs w:val="22"/>
        </w:rPr>
        <w:t xml:space="preserve">nariadenia, </w:t>
      </w:r>
      <w:r w:rsidR="00850C22" w:rsidRPr="00F05C74">
        <w:rPr>
          <w:sz w:val="22"/>
          <w:szCs w:val="22"/>
        </w:rPr>
        <w:t>pričom Prijímateľ</w:t>
      </w:r>
      <w:r w:rsidR="00D62ED2" w:rsidRPr="00F05C74">
        <w:rPr>
          <w:sz w:val="22"/>
          <w:szCs w:val="22"/>
        </w:rPr>
        <w:t xml:space="preserve"> je</w:t>
      </w:r>
      <w:r w:rsidR="00850C22" w:rsidRPr="00F05C74">
        <w:rPr>
          <w:sz w:val="22"/>
          <w:szCs w:val="22"/>
        </w:rPr>
        <w:t xml:space="preserve"> povinný sa na účely výkonu kontroly riadiť § 21 zákona o finančnej kontrole a</w:t>
      </w:r>
      <w:r w:rsidR="003D3FC0" w:rsidRPr="00F05C74">
        <w:rPr>
          <w:sz w:val="22"/>
          <w:szCs w:val="22"/>
        </w:rPr>
        <w:t> </w:t>
      </w:r>
      <w:r w:rsidR="00850C22" w:rsidRPr="00F05C74">
        <w:rPr>
          <w:sz w:val="22"/>
          <w:szCs w:val="22"/>
        </w:rPr>
        <w:t>audite</w:t>
      </w:r>
      <w:r w:rsidR="003D3FC0" w:rsidRPr="00F05C74">
        <w:rPr>
          <w:sz w:val="22"/>
          <w:szCs w:val="22"/>
        </w:rPr>
        <w:t>,</w:t>
      </w:r>
      <w:r w:rsidR="00850C22" w:rsidRPr="00F05C74">
        <w:rPr>
          <w:sz w:val="22"/>
          <w:szCs w:val="22"/>
        </w:rPr>
        <w:t xml:space="preserve"> inými relevantnými právnymi predpismi</w:t>
      </w:r>
      <w:r w:rsidR="003D3FC0" w:rsidRPr="00F05C74">
        <w:rPr>
          <w:sz w:val="22"/>
          <w:szCs w:val="22"/>
        </w:rPr>
        <w:t xml:space="preserve"> a </w:t>
      </w:r>
      <w:r w:rsidR="006B7FCA" w:rsidRPr="00F05C74">
        <w:rPr>
          <w:sz w:val="22"/>
          <w:szCs w:val="22"/>
        </w:rPr>
        <w:t>inými</w:t>
      </w:r>
      <w:r w:rsidR="003D3FC0" w:rsidRPr="00F05C74">
        <w:rPr>
          <w:sz w:val="22"/>
          <w:szCs w:val="22"/>
        </w:rPr>
        <w:t xml:space="preserve"> dokumentmi Poskytovateľa</w:t>
      </w:r>
      <w:r w:rsidR="00850C22" w:rsidRPr="00F05C74">
        <w:rPr>
          <w:sz w:val="22"/>
          <w:szCs w:val="22"/>
        </w:rPr>
        <w:t>.</w:t>
      </w:r>
    </w:p>
    <w:p w14:paraId="566004BE" w14:textId="77777777" w:rsidR="007C2BC1" w:rsidRPr="00F05C74" w:rsidRDefault="007C2BC1" w:rsidP="007510D9">
      <w:pPr>
        <w:pStyle w:val="Odsekzoznamu1"/>
        <w:spacing w:after="120" w:line="276" w:lineRule="auto"/>
        <w:jc w:val="both"/>
        <w:rPr>
          <w:sz w:val="22"/>
          <w:szCs w:val="22"/>
        </w:rPr>
      </w:pPr>
    </w:p>
    <w:p w14:paraId="3CA2DC71" w14:textId="48BA0296" w:rsidR="00A91910" w:rsidRPr="00F05C74" w:rsidRDefault="00A91910" w:rsidP="00C31C1D">
      <w:pPr>
        <w:pStyle w:val="Odsekzoznamu1"/>
        <w:numPr>
          <w:ilvl w:val="0"/>
          <w:numId w:val="60"/>
        </w:numPr>
        <w:spacing w:before="240" w:after="120" w:line="276" w:lineRule="auto"/>
        <w:jc w:val="both"/>
        <w:rPr>
          <w:sz w:val="22"/>
          <w:szCs w:val="22"/>
        </w:rPr>
      </w:pPr>
      <w:r w:rsidRPr="00F05C74">
        <w:rPr>
          <w:sz w:val="22"/>
          <w:szCs w:val="22"/>
        </w:rPr>
        <w:t xml:space="preserve">Po vykonaní kontroly </w:t>
      </w:r>
      <w:r w:rsidR="0020157D" w:rsidRPr="00F05C74">
        <w:rPr>
          <w:sz w:val="22"/>
          <w:szCs w:val="22"/>
        </w:rPr>
        <w:t xml:space="preserve">podľa predchádzajúceho odseku </w:t>
      </w:r>
      <w:r w:rsidRPr="00F05C74">
        <w:rPr>
          <w:sz w:val="22"/>
          <w:szCs w:val="22"/>
        </w:rPr>
        <w:t>Poskytovateľ Žiadosť o platbu schváli v plnej výške, schváli v zníženej výške</w:t>
      </w:r>
      <w:r w:rsidR="00B0411F" w:rsidRPr="00F05C74">
        <w:rPr>
          <w:sz w:val="22"/>
          <w:szCs w:val="22"/>
        </w:rPr>
        <w:t>, zamietne</w:t>
      </w:r>
      <w:r w:rsidR="00DE0FA6">
        <w:rPr>
          <w:sz w:val="22"/>
          <w:szCs w:val="22"/>
        </w:rPr>
        <w:t xml:space="preserve"> alebo</w:t>
      </w:r>
      <w:r w:rsidRPr="00F05C74">
        <w:rPr>
          <w:sz w:val="22"/>
          <w:szCs w:val="22"/>
        </w:rPr>
        <w:t xml:space="preserve"> </w:t>
      </w:r>
      <w:r w:rsidR="00DA2540" w:rsidRPr="00F05C74">
        <w:rPr>
          <w:sz w:val="22"/>
          <w:szCs w:val="22"/>
        </w:rPr>
        <w:t>pozastaví</w:t>
      </w:r>
      <w:r w:rsidR="00DE0FA6">
        <w:rPr>
          <w:sz w:val="22"/>
          <w:szCs w:val="22"/>
        </w:rPr>
        <w:t xml:space="preserve">, pričom </w:t>
      </w:r>
      <w:r w:rsidR="00B0411F" w:rsidRPr="00F05C74">
        <w:rPr>
          <w:sz w:val="22"/>
          <w:szCs w:val="22"/>
        </w:rPr>
        <w:t xml:space="preserve">časť </w:t>
      </w:r>
      <w:r w:rsidR="00DE0FA6">
        <w:rPr>
          <w:sz w:val="22"/>
          <w:szCs w:val="22"/>
        </w:rPr>
        <w:t>nárokovaných</w:t>
      </w:r>
      <w:r w:rsidR="00B0411F" w:rsidRPr="00F05C74">
        <w:rPr>
          <w:sz w:val="22"/>
          <w:szCs w:val="22"/>
        </w:rPr>
        <w:t xml:space="preserve"> výdavkov</w:t>
      </w:r>
      <w:r w:rsidR="00455A94">
        <w:rPr>
          <w:sz w:val="22"/>
          <w:szCs w:val="22"/>
        </w:rPr>
        <w:t>,</w:t>
      </w:r>
      <w:r w:rsidR="00E430F7">
        <w:rPr>
          <w:sz w:val="22"/>
          <w:szCs w:val="22"/>
        </w:rPr>
        <w:t xml:space="preserve"> u ktorých je potrebné pokračovať v</w:t>
      </w:r>
      <w:r w:rsidR="00B0411F" w:rsidRPr="00F05C74">
        <w:rPr>
          <w:sz w:val="22"/>
          <w:szCs w:val="22"/>
        </w:rPr>
        <w:t xml:space="preserve"> kontrol</w:t>
      </w:r>
      <w:r w:rsidR="00E430F7">
        <w:rPr>
          <w:sz w:val="22"/>
          <w:szCs w:val="22"/>
        </w:rPr>
        <w:t>e</w:t>
      </w:r>
      <w:r w:rsidRPr="00F05C74">
        <w:rPr>
          <w:sz w:val="22"/>
          <w:szCs w:val="22"/>
        </w:rPr>
        <w:t>,</w:t>
      </w:r>
      <w:r w:rsidR="00DE0FA6">
        <w:rPr>
          <w:sz w:val="22"/>
          <w:szCs w:val="22"/>
        </w:rPr>
        <w:t xml:space="preserve"> môže vyčleniť, </w:t>
      </w:r>
      <w:r w:rsidRPr="00F05C74">
        <w:rPr>
          <w:sz w:val="22"/>
          <w:szCs w:val="22"/>
        </w:rPr>
        <w:t>a to v</w:t>
      </w:r>
      <w:r w:rsidR="008674DD" w:rsidRPr="00F05C74">
        <w:rPr>
          <w:sz w:val="22"/>
          <w:szCs w:val="22"/>
        </w:rPr>
        <w:t> </w:t>
      </w:r>
      <w:r w:rsidRPr="00F05C74">
        <w:rPr>
          <w:sz w:val="22"/>
          <w:szCs w:val="22"/>
        </w:rPr>
        <w:t>lehot</w:t>
      </w:r>
      <w:r w:rsidR="008674DD" w:rsidRPr="00F05C74">
        <w:rPr>
          <w:sz w:val="22"/>
          <w:szCs w:val="22"/>
        </w:rPr>
        <w:t>ách určených Systémom finančného riadenia</w:t>
      </w:r>
      <w:r w:rsidR="00DE0FA6">
        <w:rPr>
          <w:sz w:val="22"/>
          <w:szCs w:val="22"/>
        </w:rPr>
        <w:t>, resp. vo Výnimke</w:t>
      </w:r>
      <w:r w:rsidRPr="00F05C74">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w:t>
      </w:r>
      <w:r w:rsidR="00263943">
        <w:rPr>
          <w:sz w:val="22"/>
          <w:szCs w:val="22"/>
        </w:rPr>
        <w:t>Poskytovateľa</w:t>
      </w:r>
      <w:r w:rsidRPr="00F05C74">
        <w:rPr>
          <w:sz w:val="22"/>
          <w:szCs w:val="22"/>
        </w:rPr>
        <w:t xml:space="preserve"> a Certifikačného orgánu. </w:t>
      </w:r>
    </w:p>
    <w:p w14:paraId="72F7AC93" w14:textId="77777777" w:rsidR="006B7FCA" w:rsidRPr="00F05C74" w:rsidRDefault="006B7FCA" w:rsidP="006B7FCA">
      <w:pPr>
        <w:pStyle w:val="Odsekzoznamu"/>
        <w:rPr>
          <w:sz w:val="22"/>
          <w:szCs w:val="22"/>
        </w:rPr>
      </w:pPr>
    </w:p>
    <w:p w14:paraId="46E25514" w14:textId="77777777" w:rsidR="006B7FCA" w:rsidRPr="00F05C74" w:rsidRDefault="006B7FCA" w:rsidP="006B7FCA">
      <w:pPr>
        <w:pStyle w:val="Odsekzoznamu1"/>
        <w:numPr>
          <w:ilvl w:val="0"/>
          <w:numId w:val="60"/>
        </w:numPr>
        <w:spacing w:after="120" w:line="276" w:lineRule="auto"/>
        <w:jc w:val="both"/>
        <w:rPr>
          <w:sz w:val="22"/>
          <w:szCs w:val="22"/>
        </w:rPr>
      </w:pPr>
      <w:r w:rsidRPr="00F05C74">
        <w:rPr>
          <w:sz w:val="22"/>
          <w:szCs w:val="22"/>
        </w:rPr>
        <w:t xml:space="preserve">Ak Žiadosť o platbu obsahuje výdavky, ktoré sú predmetom Prebiehajúceho skúmania, Poskytovateľ pozastaví schvaľovanie dotknutých výdavkov až do času ukončenia skúmania. </w:t>
      </w:r>
    </w:p>
    <w:p w14:paraId="7D1C90B2" w14:textId="77777777" w:rsidR="00D57DAC" w:rsidRPr="00F05C74" w:rsidRDefault="00D57DAC" w:rsidP="00D57DAC">
      <w:pPr>
        <w:pStyle w:val="Odsekzoznamu"/>
        <w:rPr>
          <w:sz w:val="22"/>
          <w:szCs w:val="22"/>
        </w:rPr>
      </w:pPr>
    </w:p>
    <w:p w14:paraId="4EEFB8B6" w14:textId="38C544E5"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F05C74">
        <w:rPr>
          <w:rFonts w:ascii="Times New Roman" w:hAnsi="Times New Roman"/>
          <w:b/>
          <w:bCs/>
          <w:caps/>
          <w:lang w:eastAsia="sk-SK"/>
        </w:rPr>
        <w:t>Článok 18 SPOLOČNÉ USTANOVENIA PRE VŠETKY SYSTÉMY FINANCOVANIA</w:t>
      </w:r>
      <w:r w:rsidRPr="00E65D00">
        <w:rPr>
          <w:rFonts w:ascii="Times New Roman" w:hAnsi="Times New Roman"/>
          <w:b/>
          <w:bCs/>
          <w:caps/>
          <w:lang w:eastAsia="sk-SK"/>
        </w:rPr>
        <w:t xml:space="preserve"> </w:t>
      </w:r>
    </w:p>
    <w:p w14:paraId="5D8DF9E7" w14:textId="77777777" w:rsidR="00A91910" w:rsidRPr="00E65D00" w:rsidRDefault="00F11CEE" w:rsidP="00C31C1D">
      <w:pPr>
        <w:pStyle w:val="Odsekzoznamu1"/>
        <w:numPr>
          <w:ilvl w:val="0"/>
          <w:numId w:val="61"/>
        </w:numPr>
        <w:spacing w:before="240" w:after="120" w:line="276" w:lineRule="auto"/>
        <w:jc w:val="both"/>
        <w:rPr>
          <w:sz w:val="22"/>
          <w:szCs w:val="22"/>
        </w:rPr>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E65D00" w:rsidRDefault="00A91910" w:rsidP="007510D9">
      <w:pPr>
        <w:pStyle w:val="Odsekzoznamu1"/>
        <w:spacing w:after="120" w:line="276" w:lineRule="auto"/>
        <w:jc w:val="both"/>
        <w:rPr>
          <w:sz w:val="22"/>
          <w:szCs w:val="22"/>
        </w:rPr>
      </w:pPr>
    </w:p>
    <w:p w14:paraId="164DDE66" w14:textId="4855032E" w:rsidR="00A91910" w:rsidRPr="00FD2D55" w:rsidRDefault="00FD2D55" w:rsidP="00FD2D55">
      <w:pPr>
        <w:pStyle w:val="Odsekzoznamu1"/>
        <w:numPr>
          <w:ilvl w:val="0"/>
          <w:numId w:val="61"/>
        </w:numPr>
        <w:spacing w:after="120" w:line="276" w:lineRule="auto"/>
        <w:jc w:val="both"/>
        <w:rPr>
          <w:sz w:val="22"/>
          <w:szCs w:val="22"/>
        </w:rPr>
      </w:pPr>
      <w:ins w:id="46" w:author="Autor">
        <w:r w:rsidRPr="00556722">
          <w:rPr>
            <w:sz w:val="22"/>
            <w:szCs w:val="22"/>
          </w:rPr>
          <w:t>Ak nie je možné prílohy k </w:t>
        </w:r>
        <w:r w:rsidRPr="00973587">
          <w:rPr>
            <w:sz w:val="22"/>
            <w:szCs w:val="22"/>
          </w:rPr>
          <w:t>Žiadosti o platbu predložiť elektronicky v ITMS2014+</w:t>
        </w:r>
        <w:r w:rsidRPr="00556722">
          <w:rPr>
            <w:sz w:val="22"/>
            <w:szCs w:val="22"/>
          </w:rPr>
          <w:t xml:space="preserve">, </w:t>
        </w:r>
        <w:r w:rsidRPr="00973587">
          <w:rPr>
            <w:sz w:val="22"/>
            <w:szCs w:val="22"/>
          </w:rPr>
          <w:t xml:space="preserve">je Prijímateľ oprávnený predložiť prílohy k Žiadosti o platbu aj v listinnej forme (účtovné doklady, výpisy z účtu, podporná dokumentácia </w:t>
        </w:r>
        <w:r>
          <w:rPr>
            <w:sz w:val="22"/>
            <w:szCs w:val="22"/>
          </w:rPr>
          <w:t>vo forme rovnopisov</w:t>
        </w:r>
        <w:r w:rsidRPr="00973587">
          <w:rPr>
            <w:sz w:val="22"/>
            <w:szCs w:val="22"/>
          </w:rPr>
          <w:t xml:space="preserve"> originálov alebo ich kópie).</w:t>
        </w:r>
        <w:r>
          <w:rPr>
            <w:sz w:val="22"/>
            <w:szCs w:val="22"/>
          </w:rPr>
          <w:t xml:space="preserve"> </w:t>
        </w:r>
      </w:ins>
      <w:del w:id="47" w:author="Autor">
        <w:r w:rsidR="000A66D2" w:rsidRPr="00FD2D55" w:rsidDel="00674631">
          <w:rPr>
            <w:sz w:val="22"/>
            <w:szCs w:val="22"/>
          </w:rPr>
          <w:delText>Ak prijímateľ predkladá Žiadosť o platbu v listinnej forme, v</w:delText>
        </w:r>
        <w:r w:rsidR="00A91910" w:rsidRPr="00FD2D55" w:rsidDel="00674631">
          <w:rPr>
            <w:sz w:val="22"/>
            <w:szCs w:val="22"/>
          </w:rPr>
          <w:delText>šetky dokumenty (účtovné doklady, výpisy z účtu, podporná dokumentácia)</w:delText>
        </w:r>
        <w:r w:rsidR="000A66D2" w:rsidRPr="00FD2D55" w:rsidDel="00674631">
          <w:rPr>
            <w:sz w:val="22"/>
            <w:szCs w:val="22"/>
          </w:rPr>
          <w:delText>)</w:delText>
        </w:r>
        <w:r w:rsidR="00A91910" w:rsidRPr="00FD2D55" w:rsidDel="00674631">
          <w:rPr>
            <w:sz w:val="22"/>
            <w:szCs w:val="22"/>
          </w:rPr>
          <w:delText xml:space="preserve"> predklad</w:delText>
        </w:r>
        <w:r w:rsidR="000A66D2" w:rsidRPr="00FD2D55" w:rsidDel="00674631">
          <w:rPr>
            <w:sz w:val="22"/>
            <w:szCs w:val="22"/>
          </w:rPr>
          <w:delText>ané</w:delText>
        </w:r>
        <w:r w:rsidR="00A91910" w:rsidRPr="00FD2D55" w:rsidDel="00674631">
          <w:rPr>
            <w:sz w:val="22"/>
            <w:szCs w:val="22"/>
          </w:rPr>
          <w:delText xml:space="preserve"> spolu so Žiadosťou o platbu sú rovnopisy originálov alebo ich kópie</w:delText>
        </w:r>
        <w:r w:rsidR="0077527B" w:rsidRPr="00FD2D55" w:rsidDel="00674631">
          <w:rPr>
            <w:sz w:val="22"/>
            <w:szCs w:val="22"/>
          </w:rPr>
          <w:delText>.</w:delText>
        </w:r>
        <w:r w:rsidR="009A0992" w:rsidRPr="00FD2D55" w:rsidDel="00674631">
          <w:rPr>
            <w:sz w:val="22"/>
            <w:szCs w:val="22"/>
          </w:rPr>
          <w:delText xml:space="preserve"> </w:delText>
        </w:r>
      </w:del>
    </w:p>
    <w:p w14:paraId="4459A0A8" w14:textId="77777777" w:rsidR="00A91910" w:rsidRPr="00E65D00" w:rsidRDefault="00A91910" w:rsidP="007510D9">
      <w:pPr>
        <w:pStyle w:val="Odsekzoznamu1"/>
        <w:spacing w:after="120" w:line="276" w:lineRule="auto"/>
        <w:jc w:val="both"/>
        <w:rPr>
          <w:sz w:val="22"/>
          <w:szCs w:val="22"/>
        </w:rPr>
      </w:pPr>
    </w:p>
    <w:p w14:paraId="3D753050"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53CB3A63" w14:textId="77777777" w:rsidR="00A91910" w:rsidRPr="00E65D00" w:rsidRDefault="00A91910" w:rsidP="007510D9">
      <w:pPr>
        <w:pStyle w:val="Odsekzoznamu1"/>
        <w:spacing w:after="120" w:line="276" w:lineRule="auto"/>
        <w:jc w:val="both"/>
        <w:rPr>
          <w:sz w:val="22"/>
          <w:szCs w:val="22"/>
        </w:rPr>
      </w:pPr>
    </w:p>
    <w:p w14:paraId="368BD330" w14:textId="3658C7EB" w:rsidR="00A91910" w:rsidRPr="00E65D00" w:rsidRDefault="00A91910" w:rsidP="007510D9">
      <w:pPr>
        <w:pStyle w:val="Odsekzoznamu1"/>
        <w:numPr>
          <w:ilvl w:val="0"/>
          <w:numId w:val="61"/>
        </w:numPr>
        <w:spacing w:after="120" w:line="276" w:lineRule="auto"/>
        <w:jc w:val="both"/>
        <w:rPr>
          <w:color w:val="000000"/>
          <w:sz w:val="22"/>
          <w:szCs w:val="22"/>
        </w:rPr>
      </w:pPr>
      <w:r w:rsidRPr="00E65D00">
        <w:rPr>
          <w:sz w:val="22"/>
          <w:szCs w:val="22"/>
        </w:rPr>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w:t>
      </w:r>
      <w:r w:rsidR="001264E1" w:rsidRPr="00E65D00">
        <w:rPr>
          <w:color w:val="000000"/>
          <w:sz w:val="22"/>
          <w:szCs w:val="22"/>
        </w:rPr>
        <w:t xml:space="preserve"> </w:t>
      </w:r>
      <w:r w:rsidR="00201250">
        <w:rPr>
          <w:color w:val="000000"/>
          <w:sz w:val="22"/>
          <w:szCs w:val="22"/>
        </w:rPr>
        <w:t xml:space="preserve">Kombinácia všetkých troch systémov financovania (systém zálohových platieb, systém predfinancovania a systému refundácie navzájom) je možná pre všetkých Prijímateľov, za dodržania podmienok definovaných vo Výnimke, v Systéme finančného riadenia a vo Výzve. </w:t>
      </w:r>
    </w:p>
    <w:p w14:paraId="2D31AF81" w14:textId="77777777" w:rsidR="00A91910" w:rsidRPr="00E65D00" w:rsidRDefault="00A91910" w:rsidP="007510D9">
      <w:pPr>
        <w:pStyle w:val="Odsekzoznamu1"/>
        <w:spacing w:after="120" w:line="276" w:lineRule="auto"/>
        <w:jc w:val="both"/>
        <w:rPr>
          <w:color w:val="000000"/>
          <w:sz w:val="22"/>
          <w:szCs w:val="22"/>
        </w:rPr>
      </w:pPr>
    </w:p>
    <w:p w14:paraId="6626C43F"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lastRenderedPageBreak/>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7843A3AA" w14:textId="77777777" w:rsidR="00A91910" w:rsidRPr="00E65D00" w:rsidRDefault="00A91910" w:rsidP="007510D9">
      <w:pPr>
        <w:pStyle w:val="Odsekzoznamu1"/>
        <w:spacing w:after="120" w:line="276" w:lineRule="auto"/>
        <w:jc w:val="both"/>
        <w:rPr>
          <w:color w:val="000000"/>
          <w:sz w:val="22"/>
          <w:szCs w:val="22"/>
        </w:rPr>
      </w:pPr>
    </w:p>
    <w:p w14:paraId="55EA977C" w14:textId="11B53102"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65D00">
        <w:rPr>
          <w:color w:val="000000"/>
          <w:sz w:val="22"/>
          <w:szCs w:val="22"/>
        </w:rPr>
        <w:t xml:space="preserve">a/alebo s výdavkami uplatňovanými systémom predfinancovania </w:t>
      </w:r>
      <w:r w:rsidRPr="00E65D00">
        <w:rPr>
          <w:color w:val="000000"/>
          <w:sz w:val="22"/>
          <w:szCs w:val="22"/>
        </w:rPr>
        <w:t>v</w:t>
      </w:r>
      <w:r w:rsidR="00DA2540" w:rsidRPr="00E65D00">
        <w:rPr>
          <w:color w:val="000000"/>
          <w:sz w:val="22"/>
          <w:szCs w:val="22"/>
        </w:rPr>
        <w:t xml:space="preserve"> rámci </w:t>
      </w:r>
      <w:r w:rsidRPr="00E65D00">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65D00">
        <w:rPr>
          <w:color w:val="000000"/>
          <w:sz w:val="22"/>
          <w:szCs w:val="22"/>
        </w:rPr>
        <w:t xml:space="preserve"> a/alebo samostatne žiadosť o platbu (zúčtovanie predfinancovania)</w:t>
      </w:r>
      <w:r w:rsidRPr="00E65D00">
        <w:rPr>
          <w:color w:val="000000"/>
          <w:sz w:val="22"/>
          <w:szCs w:val="22"/>
        </w:rPr>
        <w:t xml:space="preserve">. </w:t>
      </w:r>
      <w:r w:rsidRPr="00E65D00">
        <w:rPr>
          <w:sz w:val="22"/>
          <w:szCs w:val="22"/>
        </w:rPr>
        <w:t>Pri využití troch systémov financovania v rámci jedného projektu</w:t>
      </w:r>
      <w:ins w:id="48" w:author="Autor">
        <w:r w:rsidR="004D3F11">
          <w:rPr>
            <w:sz w:val="22"/>
            <w:szCs w:val="22"/>
          </w:rPr>
          <w:t xml:space="preserve">, Prijímateľ oznámi </w:t>
        </w:r>
      </w:ins>
      <w:del w:id="49" w:author="Autor">
        <w:r w:rsidRPr="00E65D00" w:rsidDel="00E81F31">
          <w:rPr>
            <w:sz w:val="22"/>
            <w:szCs w:val="22"/>
          </w:rPr>
          <w:delText xml:space="preserve"> </w:delText>
        </w:r>
      </w:del>
      <w:ins w:id="50" w:author="Autor">
        <w:r w:rsidR="004D3F11">
          <w:rPr>
            <w:sz w:val="22"/>
            <w:szCs w:val="22"/>
          </w:rPr>
          <w:t xml:space="preserve">identifikované rozpočtové položky projektu </w:t>
        </w:r>
        <w:r w:rsidR="009D57C8">
          <w:rPr>
            <w:sz w:val="22"/>
            <w:szCs w:val="22"/>
          </w:rPr>
          <w:t>Poskytovateľovi</w:t>
        </w:r>
        <w:bookmarkStart w:id="51" w:name="_GoBack"/>
        <w:bookmarkEnd w:id="51"/>
        <w:r w:rsidR="004B3CDB">
          <w:rPr>
            <w:sz w:val="22"/>
            <w:szCs w:val="22"/>
          </w:rPr>
          <w:t xml:space="preserve"> </w:t>
        </w:r>
      </w:ins>
      <w:del w:id="52" w:author="Autor">
        <w:r w:rsidRPr="00E65D00" w:rsidDel="004D3F11">
          <w:rPr>
            <w:color w:val="000000"/>
            <w:sz w:val="22"/>
            <w:szCs w:val="22"/>
          </w:rPr>
          <w:delText xml:space="preserve">zmluvné strany za týmto účelom v rámci Prílohy č. </w:delText>
        </w:r>
        <w:r w:rsidR="001045E9" w:rsidRPr="00E65D00" w:rsidDel="004D3F11">
          <w:rPr>
            <w:color w:val="000000"/>
            <w:sz w:val="22"/>
            <w:szCs w:val="22"/>
          </w:rPr>
          <w:delText>4</w:delText>
        </w:r>
        <w:r w:rsidRPr="00E65D00" w:rsidDel="004D3F11">
          <w:rPr>
            <w:color w:val="000000"/>
            <w:sz w:val="22"/>
            <w:szCs w:val="22"/>
          </w:rPr>
          <w:delText xml:space="preserve"> Zmluvy </w:delText>
        </w:r>
        <w:r w:rsidR="00683C99" w:rsidRPr="00E65D00" w:rsidDel="004D3F11">
          <w:rPr>
            <w:color w:val="000000"/>
            <w:sz w:val="22"/>
            <w:szCs w:val="22"/>
          </w:rPr>
          <w:delText xml:space="preserve">o poskytnutí NFP </w:delText>
        </w:r>
        <w:r w:rsidRPr="00E65D00" w:rsidDel="004D3F11">
          <w:rPr>
            <w:color w:val="000000"/>
            <w:sz w:val="22"/>
            <w:szCs w:val="22"/>
          </w:rPr>
          <w:delText xml:space="preserve">identifikovali jednotlivé typy výdavkov (rozpočtových položiek Projektu) </w:delText>
        </w:r>
      </w:del>
      <w:r w:rsidRPr="00E65D00">
        <w:rPr>
          <w:color w:val="000000"/>
          <w:sz w:val="22"/>
          <w:szCs w:val="22"/>
        </w:rPr>
        <w:t xml:space="preserve">tak, že je jednoznačne určené, ktoré konkrétne výdavky budú deklarované 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p>
    <w:p w14:paraId="23C24B16" w14:textId="77777777" w:rsidR="00A91910" w:rsidRPr="00E65D00" w:rsidRDefault="00A91910" w:rsidP="007510D9">
      <w:pPr>
        <w:pStyle w:val="Odsekzoznamu1"/>
        <w:tabs>
          <w:tab w:val="num" w:pos="1353"/>
        </w:tabs>
        <w:spacing w:after="120" w:line="276" w:lineRule="auto"/>
        <w:jc w:val="both"/>
        <w:rPr>
          <w:sz w:val="22"/>
          <w:szCs w:val="22"/>
        </w:rPr>
      </w:pPr>
    </w:p>
    <w:p w14:paraId="6FC75911"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4DB0C55B" w14:textId="77777777" w:rsidR="00A91910" w:rsidRPr="00E65D00" w:rsidRDefault="00A91910" w:rsidP="007510D9">
      <w:pPr>
        <w:pStyle w:val="Odsekzoznamu1"/>
        <w:spacing w:line="276" w:lineRule="auto"/>
        <w:rPr>
          <w:color w:val="000000"/>
          <w:sz w:val="22"/>
          <w:szCs w:val="22"/>
        </w:rPr>
      </w:pPr>
    </w:p>
    <w:p w14:paraId="1190085B" w14:textId="56421269" w:rsidR="00A91910" w:rsidRPr="00E65D00" w:rsidRDefault="00A91910" w:rsidP="007510D9">
      <w:pPr>
        <w:pStyle w:val="Odsekzoznamu1"/>
        <w:numPr>
          <w:ilvl w:val="0"/>
          <w:numId w:val="61"/>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w:t>
      </w:r>
      <w:r w:rsidR="001672D5" w:rsidRPr="00E65D00">
        <w:rPr>
          <w:sz w:val="22"/>
          <w:szCs w:val="22"/>
        </w:rPr>
        <w:t xml:space="preserve">vo výške 0,01 % z maximálnej výšky NFP uvedeného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r w:rsidR="001672D5" w:rsidRPr="00E65D00">
        <w:rPr>
          <w:sz w:val="22"/>
          <w:szCs w:val="22"/>
        </w:rPr>
        <w:t xml:space="preserve"> </w:t>
      </w:r>
      <w:r w:rsidRPr="00E65D00">
        <w:rPr>
          <w:sz w:val="22"/>
          <w:szCs w:val="22"/>
        </w:rPr>
        <w:t>v rámci jednej Žiadosti o platbu. Ustanovenie článku 3 ods. 3.2 zmluvy týmto nie je dotknuté.</w:t>
      </w:r>
    </w:p>
    <w:p w14:paraId="5D9D4BCC" w14:textId="77777777" w:rsidR="00A91910" w:rsidRPr="00E65D00" w:rsidRDefault="00A91910" w:rsidP="007510D9">
      <w:pPr>
        <w:pStyle w:val="Odsekzoznamu1"/>
        <w:spacing w:after="120" w:line="276" w:lineRule="auto"/>
        <w:jc w:val="both"/>
        <w:rPr>
          <w:sz w:val="22"/>
          <w:szCs w:val="22"/>
        </w:rPr>
      </w:pPr>
    </w:p>
    <w:p w14:paraId="7671A88C" w14:textId="71A0C872" w:rsidR="00A91910" w:rsidRPr="00E65D00" w:rsidRDefault="00A91910" w:rsidP="007510D9">
      <w:pPr>
        <w:pStyle w:val="Odsekzoznamu1"/>
        <w:numPr>
          <w:ilvl w:val="0"/>
          <w:numId w:val="61"/>
        </w:numPr>
        <w:spacing w:after="120" w:line="276" w:lineRule="auto"/>
        <w:jc w:val="both"/>
        <w:rPr>
          <w:sz w:val="22"/>
          <w:szCs w:val="22"/>
        </w:rPr>
      </w:pPr>
      <w:commentRangeStart w:id="53"/>
      <w:r w:rsidRPr="00E65D00">
        <w:rPr>
          <w:color w:val="000000"/>
          <w:sz w:val="22"/>
          <w:szCs w:val="22"/>
        </w:rPr>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53"/>
      <w:r w:rsidRPr="00802C1A">
        <w:rPr>
          <w:rStyle w:val="Odkaznakomentr"/>
          <w:sz w:val="22"/>
          <w:szCs w:val="22"/>
        </w:rPr>
        <w:commentReference w:id="53"/>
      </w:r>
    </w:p>
    <w:p w14:paraId="015C0217" w14:textId="77777777" w:rsidR="00A91910" w:rsidRPr="00E65D00" w:rsidRDefault="00A91910" w:rsidP="007510D9">
      <w:pPr>
        <w:pStyle w:val="Odsekzoznamu1"/>
        <w:spacing w:after="120" w:line="276" w:lineRule="auto"/>
        <w:jc w:val="both"/>
        <w:rPr>
          <w:color w:val="000000"/>
          <w:sz w:val="22"/>
          <w:szCs w:val="22"/>
        </w:rPr>
      </w:pPr>
    </w:p>
    <w:p w14:paraId="41C8F051" w14:textId="3FC9277A"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65D00">
        <w:rPr>
          <w:color w:val="000000"/>
          <w:sz w:val="22"/>
          <w:szCs w:val="22"/>
        </w:rPr>
        <w:t>Z</w:t>
      </w:r>
      <w:r w:rsidRPr="00E65D00">
        <w:rPr>
          <w:color w:val="000000"/>
          <w:sz w:val="22"/>
          <w:szCs w:val="22"/>
        </w:rPr>
        <w:t>mluvy. Tento dokument zároveň slúži pre potreby výkladu príslušných ustanovení Zmluvy o poskytnutí NFP, resp. práv a povinností Zmluvných strán.</w:t>
      </w:r>
    </w:p>
    <w:p w14:paraId="54B82399" w14:textId="77777777" w:rsidR="00A91910" w:rsidRPr="00E65D00" w:rsidRDefault="00A91910" w:rsidP="007510D9">
      <w:pPr>
        <w:pStyle w:val="Odsekzoznamu1"/>
        <w:spacing w:after="120" w:line="276" w:lineRule="auto"/>
        <w:jc w:val="both"/>
        <w:rPr>
          <w:sz w:val="22"/>
          <w:szCs w:val="22"/>
        </w:rPr>
      </w:pPr>
    </w:p>
    <w:p w14:paraId="373A9786"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Na účely tejto Zmluvy sa za úhradu účtovných dokladov Dodávateľovi môže považovať aj:</w:t>
      </w:r>
    </w:p>
    <w:p w14:paraId="5DD3BB95"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lastRenderedPageBreak/>
        <w:t>úhrada oprávnenej osobe na základe výkonu rozhodnutia voči Dodávateľovi v zmysle všeobecne záväzných právnych predpisov SR,</w:t>
      </w:r>
    </w:p>
    <w:p w14:paraId="0FECCD7D"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5F29C0F7" w14:textId="77777777" w:rsidR="000C7824"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pohľadávok Dodávateľa a Prijímateľa v súlade s § 580 až § 581  Občianskeho zákonníka, resp. § 358 až § 364 Obchodného  zákonníka</w:t>
      </w:r>
      <w:r w:rsidR="000C7824">
        <w:rPr>
          <w:rFonts w:ascii="Times New Roman" w:hAnsi="Times New Roman"/>
          <w:color w:val="000000"/>
        </w:rPr>
        <w:t>,</w:t>
      </w:r>
    </w:p>
    <w:p w14:paraId="60C4F552" w14:textId="06FA6402" w:rsidR="000C7824" w:rsidRDefault="000C7824" w:rsidP="000C7824">
      <w:pPr>
        <w:numPr>
          <w:ilvl w:val="3"/>
          <w:numId w:val="28"/>
        </w:numPr>
        <w:tabs>
          <w:tab w:val="clear" w:pos="2880"/>
        </w:tabs>
        <w:spacing w:before="120" w:after="120"/>
        <w:ind w:left="1418" w:hanging="425"/>
        <w:jc w:val="both"/>
        <w:rPr>
          <w:rFonts w:ascii="Times New Roman" w:hAnsi="Times New Roman"/>
          <w:color w:val="000000"/>
        </w:rPr>
      </w:pPr>
      <w:r>
        <w:rPr>
          <w:rFonts w:ascii="Times New Roman" w:hAnsi="Times New Roman"/>
          <w:color w:val="000000"/>
        </w:rPr>
        <w:t xml:space="preserve">ak </w:t>
      </w:r>
      <w:r w:rsidR="00A91910" w:rsidRPr="00E65D00">
        <w:rPr>
          <w:rFonts w:ascii="Times New Roman" w:hAnsi="Times New Roman"/>
          <w:color w:val="000000"/>
        </w:rPr>
        <w:t xml:space="preserve"> </w:t>
      </w:r>
      <w:r w:rsidRPr="000C7824">
        <w:rPr>
          <w:rFonts w:ascii="Times New Roman" w:hAnsi="Times New Roman"/>
          <w:color w:val="000000"/>
        </w:rPr>
        <w:t>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4471F974" w14:textId="77777777" w:rsidR="000C7824" w:rsidRPr="000C7824" w:rsidRDefault="000C7824" w:rsidP="000C7824">
      <w:pPr>
        <w:spacing w:before="120" w:after="120"/>
        <w:ind w:left="1418"/>
        <w:jc w:val="both"/>
        <w:rPr>
          <w:rFonts w:ascii="Times New Roman" w:hAnsi="Times New Roman"/>
          <w:color w:val="000000"/>
        </w:rPr>
      </w:pPr>
    </w:p>
    <w:p w14:paraId="65849489" w14:textId="2BDC130F"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2A432982" w14:textId="77777777" w:rsidR="00A91910" w:rsidRPr="00E65D00" w:rsidRDefault="00A91910" w:rsidP="007510D9">
      <w:pPr>
        <w:pStyle w:val="Odsekzoznamu1"/>
        <w:spacing w:after="120" w:line="276" w:lineRule="auto"/>
        <w:jc w:val="both"/>
        <w:rPr>
          <w:color w:val="000000"/>
          <w:sz w:val="22"/>
          <w:szCs w:val="22"/>
        </w:rPr>
      </w:pPr>
    </w:p>
    <w:p w14:paraId="6D9C1C9E"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902C2AD" w14:textId="77777777" w:rsidR="00A91910" w:rsidRPr="00E65D00" w:rsidRDefault="00A91910" w:rsidP="00966219">
      <w:pPr>
        <w:pStyle w:val="Odsekzoznamu1"/>
        <w:spacing w:after="120" w:line="276" w:lineRule="auto"/>
        <w:jc w:val="both"/>
        <w:rPr>
          <w:color w:val="000000"/>
          <w:sz w:val="22"/>
          <w:szCs w:val="22"/>
        </w:rPr>
      </w:pPr>
    </w:p>
    <w:p w14:paraId="7EAA5A2D" w14:textId="4EDB47D7" w:rsidR="000C7824" w:rsidRPr="000C7824" w:rsidRDefault="000C7824" w:rsidP="00966219">
      <w:pPr>
        <w:pStyle w:val="Odsekzoznamu"/>
        <w:numPr>
          <w:ilvl w:val="0"/>
          <w:numId w:val="61"/>
        </w:numPr>
        <w:jc w:val="both"/>
        <w:rPr>
          <w:rFonts w:eastAsia="Calibri"/>
          <w:color w:val="000000"/>
          <w:sz w:val="22"/>
          <w:szCs w:val="22"/>
        </w:rPr>
      </w:pPr>
      <w:r w:rsidRPr="000C7824">
        <w:rPr>
          <w:rFonts w:eastAsia="Calibri"/>
          <w:color w:val="000000"/>
          <w:sz w:val="22"/>
          <w:szCs w:val="22"/>
        </w:rPr>
        <w:t xml:space="preserve">V prípade úhrady záväzku Prijímateľa oprávnenej osobe (veriteľovi) na základe uloženia predmetu záväzku medzi prijímateľom a veriteľom do notárskej úschovy v zmysle Právnych predpisov SR Prijímateľ v rámci dokumentácie Žiadosti o platbu predloží </w:t>
      </w:r>
      <w:r w:rsidR="00A67A9F">
        <w:rPr>
          <w:rFonts w:eastAsia="Calibri"/>
          <w:color w:val="000000"/>
          <w:sz w:val="22"/>
          <w:szCs w:val="22"/>
        </w:rPr>
        <w:t xml:space="preserve">notársku zápisnicu </w:t>
      </w:r>
      <w:r w:rsidRPr="000C7824">
        <w:rPr>
          <w:rFonts w:eastAsia="Calibri"/>
          <w:color w:val="000000"/>
          <w:sz w:val="22"/>
          <w:szCs w:val="22"/>
        </w:rPr>
        <w:t>a dokumenty preukazujúce vykonanie uloženia predmetu záväzku do notárskej úschovy</w:t>
      </w:r>
      <w:r w:rsidR="00A67A9F">
        <w:rPr>
          <w:rFonts w:eastAsia="Calibri"/>
          <w:color w:val="000000"/>
          <w:sz w:val="22"/>
          <w:szCs w:val="22"/>
        </w:rPr>
        <w:t>.</w:t>
      </w:r>
    </w:p>
    <w:p w14:paraId="29A029C2" w14:textId="77777777" w:rsidR="000C7824" w:rsidRDefault="000C7824" w:rsidP="000C7824">
      <w:pPr>
        <w:pStyle w:val="Odsekzoznamu"/>
        <w:rPr>
          <w:color w:val="000000"/>
          <w:sz w:val="22"/>
          <w:szCs w:val="22"/>
        </w:rPr>
      </w:pPr>
    </w:p>
    <w:p w14:paraId="19F32245" w14:textId="1D18C9A6"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1F76661E" w14:textId="77777777" w:rsidR="00A91910" w:rsidRPr="00E65D00" w:rsidRDefault="00A91910" w:rsidP="007510D9">
      <w:pPr>
        <w:pStyle w:val="Odsekzoznamu1"/>
        <w:spacing w:after="120" w:line="276" w:lineRule="auto"/>
        <w:jc w:val="both"/>
        <w:rPr>
          <w:color w:val="000000"/>
          <w:sz w:val="22"/>
          <w:szCs w:val="22"/>
        </w:rPr>
      </w:pPr>
    </w:p>
    <w:p w14:paraId="1C385774"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387FCCB7" w14:textId="77777777" w:rsidR="00A91910" w:rsidRPr="00E65D00" w:rsidRDefault="00A91910" w:rsidP="007510D9">
      <w:pPr>
        <w:pStyle w:val="Odsekzoznamu1"/>
        <w:spacing w:after="120" w:line="276" w:lineRule="auto"/>
        <w:jc w:val="both"/>
        <w:rPr>
          <w:color w:val="000000"/>
          <w:sz w:val="22"/>
          <w:szCs w:val="22"/>
        </w:rPr>
      </w:pPr>
    </w:p>
    <w:p w14:paraId="19DD5E93"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C81FBED" w14:textId="77777777" w:rsidR="00A91910" w:rsidRPr="00E65D00" w:rsidRDefault="00A91910" w:rsidP="007510D9">
      <w:pPr>
        <w:pStyle w:val="Odsekzoznamu1"/>
        <w:spacing w:after="120" w:line="276" w:lineRule="auto"/>
        <w:jc w:val="both"/>
        <w:rPr>
          <w:color w:val="000000"/>
          <w:sz w:val="22"/>
          <w:szCs w:val="22"/>
        </w:rPr>
      </w:pPr>
    </w:p>
    <w:p w14:paraId="01AA9ABA"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08FE8D11" w14:textId="77777777" w:rsidR="00107570" w:rsidRPr="00E65D00" w:rsidRDefault="00107570" w:rsidP="007510D9">
      <w:pPr>
        <w:spacing w:before="120" w:after="120"/>
        <w:jc w:val="both"/>
        <w:rPr>
          <w:rFonts w:ascii="Times New Roman" w:hAnsi="Times New Roman"/>
        </w:rPr>
      </w:pPr>
    </w:p>
    <w:sectPr w:rsidR="00107570" w:rsidRPr="00E65D00" w:rsidSect="00CB600E">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2" w:author="Autor" w:initials="A">
    <w:p w14:paraId="28768133" w14:textId="77777777" w:rsidR="00307A1C" w:rsidRPr="00307A1C" w:rsidRDefault="00307A1C">
      <w:pPr>
        <w:pStyle w:val="Textkomentra"/>
        <w:rPr>
          <w:lang w:val="sk-SK"/>
        </w:rPr>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2" w:author="Autor" w:initials="A">
    <w:p w14:paraId="65473897" w14:textId="77777777" w:rsidR="005241A3" w:rsidRDefault="005241A3">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30" w:author="Autor" w:initials="A">
    <w:p w14:paraId="2324F762" w14:textId="7BA4D5D2" w:rsidR="00AA0D2E" w:rsidRDefault="00AA0D2E">
      <w:pPr>
        <w:pStyle w:val="Textkomentra"/>
      </w:pPr>
      <w:r>
        <w:rPr>
          <w:rStyle w:val="Odkaznakomentr"/>
        </w:rPr>
        <w:annotationRef/>
      </w:r>
      <w:r>
        <w:rPr>
          <w:lang w:val="sk-SK"/>
        </w:rPr>
        <w:t>Tu je ponechaný priestor na to, aby poskytovateľ doplnil označenie udelenej výnimky – môže ísť o iniciatívnu výnimku ministra financií zo dňa 08.04.2020 alebo individuálnu výnimku udelenú konkrétnemu poskytovateľovi.</w:t>
      </w:r>
    </w:p>
  </w:comment>
  <w:comment w:id="33" w:author="Autor" w:initials="A">
    <w:p w14:paraId="36424A21" w14:textId="55FBC1D8" w:rsidR="00D54427" w:rsidRPr="00D54427" w:rsidRDefault="00D54427">
      <w:pPr>
        <w:pStyle w:val="Textkomentra"/>
        <w:rPr>
          <w:lang w:val="sk-SK"/>
        </w:rPr>
      </w:pPr>
      <w:r>
        <w:rPr>
          <w:rStyle w:val="Odkaznakomentr"/>
        </w:rPr>
        <w:annotationRef/>
      </w:r>
      <w:r>
        <w:rPr>
          <w:lang w:val="sk-SK"/>
        </w:rPr>
        <w:t xml:space="preserve">Uvedie sa </w:t>
      </w:r>
      <w:r w:rsidRPr="00AC3E7A">
        <w:rPr>
          <w:lang w:val="sk-SK"/>
        </w:rPr>
        <w:t>percento v súlade s</w:t>
      </w:r>
      <w:r w:rsidR="0096375D" w:rsidRPr="00AC3E7A">
        <w:rPr>
          <w:lang w:val="sk-SK"/>
        </w:rPr>
        <w:t>o Systémom finančného riadenia, resp.</w:t>
      </w:r>
      <w:r w:rsidRPr="00AC3E7A">
        <w:rPr>
          <w:lang w:val="sk-SK"/>
        </w:rPr>
        <w:t> udelenou iniciatívnou Výnimkou zo SFR zo dňa 08.04.2020 alebo v súlade s udelenou individuálnou výnimkou zo SFR.</w:t>
      </w:r>
    </w:p>
  </w:comment>
  <w:comment w:id="36" w:author="Autor" w:initials="A">
    <w:p w14:paraId="57586829" w14:textId="54583EB2" w:rsidR="000909B4" w:rsidRPr="000909B4" w:rsidRDefault="000909B4">
      <w:pPr>
        <w:pStyle w:val="Textkomentra"/>
        <w:rPr>
          <w:lang w:val="sk-SK"/>
        </w:rPr>
      </w:pPr>
      <w:r>
        <w:rPr>
          <w:rStyle w:val="Odkaznakomentr"/>
        </w:rPr>
        <w:annotationRef/>
      </w:r>
      <w:r w:rsidRPr="00AC3E7A">
        <w:rPr>
          <w:lang w:val="sk-SK"/>
        </w:rPr>
        <w:t xml:space="preserve">Uvedie sa percento </w:t>
      </w:r>
      <w:r w:rsidR="0096375D" w:rsidRPr="00AC3E7A">
        <w:rPr>
          <w:lang w:val="sk-SK"/>
        </w:rPr>
        <w:t xml:space="preserve">v súlade so Systémom finančného riadenia, resp. </w:t>
      </w:r>
      <w:r w:rsidRPr="00AC3E7A">
        <w:rPr>
          <w:lang w:val="sk-SK"/>
        </w:rPr>
        <w:t>s udelenou iniciatívnou Výnimkou zo SFR zo dňa 08.04.2020 alebo v súlade s udelenou individuálnou výnimkou zo SFR.</w:t>
      </w:r>
    </w:p>
  </w:comment>
  <w:comment w:id="44" w:author="Autor" w:initials="A">
    <w:p w14:paraId="1F9CB4A2" w14:textId="3830F93E" w:rsidR="000150E8" w:rsidRDefault="000150E8">
      <w:pPr>
        <w:pStyle w:val="Textkomentra"/>
      </w:pPr>
      <w:r>
        <w:rPr>
          <w:rStyle w:val="Odkaznakomentr"/>
        </w:rPr>
        <w:annotationRef/>
      </w:r>
      <w:r w:rsidRPr="000150E8">
        <w:t>Táto možnosť je  časovo obmedzená na platnosť iniciatívnej Výnimky zo SFR.</w:t>
      </w:r>
    </w:p>
  </w:comment>
  <w:comment w:id="53" w:author="Autor" w:initials="A">
    <w:p w14:paraId="4036B84C"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768133" w15:done="0"/>
  <w15:commentEx w15:paraId="65473897" w15:done="0"/>
  <w15:commentEx w15:paraId="2324F762" w15:done="0"/>
  <w15:commentEx w15:paraId="36424A21" w15:done="0"/>
  <w15:commentEx w15:paraId="57586829" w15:done="0"/>
  <w15:commentEx w15:paraId="1F9CB4A2" w15:done="0"/>
  <w15:commentEx w15:paraId="4036B84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878E66" w14:textId="77777777" w:rsidR="00E171AA" w:rsidRDefault="00E171AA" w:rsidP="00107570">
      <w:pPr>
        <w:spacing w:after="0" w:line="240" w:lineRule="auto"/>
      </w:pPr>
      <w:r>
        <w:separator/>
      </w:r>
    </w:p>
  </w:endnote>
  <w:endnote w:type="continuationSeparator" w:id="0">
    <w:p w14:paraId="76509685" w14:textId="77777777" w:rsidR="00E171AA" w:rsidRDefault="00E171AA" w:rsidP="00107570">
      <w:pPr>
        <w:spacing w:after="0" w:line="240" w:lineRule="auto"/>
      </w:pPr>
      <w:r>
        <w:continuationSeparator/>
      </w:r>
    </w:p>
  </w:endnote>
  <w:endnote w:type="continuationNotice" w:id="1">
    <w:p w14:paraId="253E7535" w14:textId="77777777" w:rsidR="00E171AA" w:rsidRDefault="00E171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B0147" w14:textId="0DC54F7E"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9D57C8">
      <w:rPr>
        <w:b/>
        <w:bCs/>
        <w:noProof/>
        <w:sz w:val="22"/>
        <w:szCs w:val="22"/>
      </w:rPr>
      <w:t>8</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9D57C8">
      <w:rPr>
        <w:b/>
        <w:bCs/>
        <w:noProof/>
        <w:sz w:val="22"/>
        <w:szCs w:val="22"/>
      </w:rPr>
      <w:t>10</w:t>
    </w:r>
    <w:r w:rsidRPr="002F1B93">
      <w:rPr>
        <w:b/>
        <w:bCs/>
        <w:sz w:val="22"/>
        <w:szCs w:val="22"/>
      </w:rPr>
      <w:fldChar w:fldCharType="end"/>
    </w:r>
  </w:p>
  <w:p w14:paraId="3F7CC919" w14:textId="77777777" w:rsidR="00A91910" w:rsidRPr="004B70F0" w:rsidRDefault="00A91910" w:rsidP="004B70F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42CDF" w14:textId="424E9281"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9D57C8">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9D57C8">
      <w:rPr>
        <w:b/>
        <w:bCs/>
        <w:noProof/>
        <w:sz w:val="22"/>
        <w:szCs w:val="22"/>
      </w:rPr>
      <w:t>10</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82FD3" w14:textId="77777777" w:rsidR="00E171AA" w:rsidRDefault="00E171AA" w:rsidP="00107570">
      <w:pPr>
        <w:spacing w:after="0" w:line="240" w:lineRule="auto"/>
      </w:pPr>
      <w:r>
        <w:separator/>
      </w:r>
    </w:p>
  </w:footnote>
  <w:footnote w:type="continuationSeparator" w:id="0">
    <w:p w14:paraId="66DB4B63" w14:textId="77777777" w:rsidR="00E171AA" w:rsidRDefault="00E171AA" w:rsidP="00107570">
      <w:pPr>
        <w:spacing w:after="0" w:line="240" w:lineRule="auto"/>
      </w:pPr>
      <w:r>
        <w:continuationSeparator/>
      </w:r>
    </w:p>
  </w:footnote>
  <w:footnote w:type="continuationNotice" w:id="1">
    <w:p w14:paraId="30E6024C" w14:textId="77777777" w:rsidR="00E171AA" w:rsidRDefault="00E171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4" w15:restartNumberingAfterBreak="0">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0"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1"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3"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6"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2" w15:restartNumberingAfterBreak="0">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0"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2"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9"/>
  </w:num>
  <w:num w:numId="2">
    <w:abstractNumId w:val="30"/>
  </w:num>
  <w:num w:numId="3">
    <w:abstractNumId w:val="7"/>
  </w:num>
  <w:num w:numId="4">
    <w:abstractNumId w:val="54"/>
  </w:num>
  <w:num w:numId="5">
    <w:abstractNumId w:val="32"/>
  </w:num>
  <w:num w:numId="6">
    <w:abstractNumId w:val="1"/>
  </w:num>
  <w:num w:numId="7">
    <w:abstractNumId w:val="44"/>
  </w:num>
  <w:num w:numId="8">
    <w:abstractNumId w:val="48"/>
  </w:num>
  <w:num w:numId="9">
    <w:abstractNumId w:val="60"/>
  </w:num>
  <w:num w:numId="10">
    <w:abstractNumId w:val="39"/>
  </w:num>
  <w:num w:numId="11">
    <w:abstractNumId w:val="5"/>
  </w:num>
  <w:num w:numId="12">
    <w:abstractNumId w:val="11"/>
  </w:num>
  <w:num w:numId="13">
    <w:abstractNumId w:val="19"/>
  </w:num>
  <w:num w:numId="14">
    <w:abstractNumId w:val="0"/>
  </w:num>
  <w:num w:numId="15">
    <w:abstractNumId w:val="51"/>
  </w:num>
  <w:num w:numId="16">
    <w:abstractNumId w:val="42"/>
  </w:num>
  <w:num w:numId="17">
    <w:abstractNumId w:val="61"/>
  </w:num>
  <w:num w:numId="18">
    <w:abstractNumId w:val="59"/>
  </w:num>
  <w:num w:numId="19">
    <w:abstractNumId w:val="38"/>
  </w:num>
  <w:num w:numId="20">
    <w:abstractNumId w:val="2"/>
  </w:num>
  <w:num w:numId="21">
    <w:abstractNumId w:val="28"/>
  </w:num>
  <w:num w:numId="22">
    <w:abstractNumId w:val="35"/>
  </w:num>
  <w:num w:numId="23">
    <w:abstractNumId w:val="20"/>
  </w:num>
  <w:num w:numId="24">
    <w:abstractNumId w:val="33"/>
  </w:num>
  <w:num w:numId="25">
    <w:abstractNumId w:val="15"/>
  </w:num>
  <w:num w:numId="26">
    <w:abstractNumId w:val="23"/>
  </w:num>
  <w:num w:numId="27">
    <w:abstractNumId w:val="9"/>
  </w:num>
  <w:num w:numId="28">
    <w:abstractNumId w:val="56"/>
  </w:num>
  <w:num w:numId="29">
    <w:abstractNumId w:val="62"/>
  </w:num>
  <w:num w:numId="30">
    <w:abstractNumId w:val="3"/>
  </w:num>
  <w:num w:numId="31">
    <w:abstractNumId w:val="12"/>
  </w:num>
  <w:num w:numId="32">
    <w:abstractNumId w:val="47"/>
  </w:num>
  <w:num w:numId="33">
    <w:abstractNumId w:val="26"/>
  </w:num>
  <w:num w:numId="34">
    <w:abstractNumId w:val="45"/>
  </w:num>
  <w:num w:numId="35">
    <w:abstractNumId w:val="55"/>
  </w:num>
  <w:num w:numId="36">
    <w:abstractNumId w:val="46"/>
  </w:num>
  <w:num w:numId="37">
    <w:abstractNumId w:val="53"/>
  </w:num>
  <w:num w:numId="38">
    <w:abstractNumId w:val="16"/>
  </w:num>
  <w:num w:numId="39">
    <w:abstractNumId w:val="27"/>
  </w:num>
  <w:num w:numId="40">
    <w:abstractNumId w:val="36"/>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1"/>
  </w:num>
  <w:num w:numId="50">
    <w:abstractNumId w:val="58"/>
  </w:num>
  <w:num w:numId="51">
    <w:abstractNumId w:val="37"/>
  </w:num>
  <w:num w:numId="52">
    <w:abstractNumId w:val="50"/>
  </w:num>
  <w:num w:numId="53">
    <w:abstractNumId w:val="49"/>
  </w:num>
  <w:num w:numId="54">
    <w:abstractNumId w:val="21"/>
  </w:num>
  <w:num w:numId="55">
    <w:abstractNumId w:val="40"/>
  </w:num>
  <w:num w:numId="56">
    <w:abstractNumId w:val="18"/>
  </w:num>
  <w:num w:numId="57">
    <w:abstractNumId w:val="22"/>
  </w:num>
  <w:num w:numId="58">
    <w:abstractNumId w:val="34"/>
  </w:num>
  <w:num w:numId="59">
    <w:abstractNumId w:val="57"/>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25"/>
  </w:num>
  <w:num w:numId="65">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1C96"/>
    <w:rsid w:val="000125B9"/>
    <w:rsid w:val="000135C4"/>
    <w:rsid w:val="000150E8"/>
    <w:rsid w:val="00030F01"/>
    <w:rsid w:val="00040BB7"/>
    <w:rsid w:val="000518F7"/>
    <w:rsid w:val="000526EB"/>
    <w:rsid w:val="00054CFF"/>
    <w:rsid w:val="0007015E"/>
    <w:rsid w:val="00073A3B"/>
    <w:rsid w:val="00074079"/>
    <w:rsid w:val="000777AD"/>
    <w:rsid w:val="00084FE2"/>
    <w:rsid w:val="00087569"/>
    <w:rsid w:val="00090305"/>
    <w:rsid w:val="000909B4"/>
    <w:rsid w:val="000916D9"/>
    <w:rsid w:val="00093490"/>
    <w:rsid w:val="00097AAB"/>
    <w:rsid w:val="000A0B24"/>
    <w:rsid w:val="000A1DAC"/>
    <w:rsid w:val="000A297E"/>
    <w:rsid w:val="000A2C9D"/>
    <w:rsid w:val="000A5C51"/>
    <w:rsid w:val="000A66D2"/>
    <w:rsid w:val="000A7506"/>
    <w:rsid w:val="000C325B"/>
    <w:rsid w:val="000C4352"/>
    <w:rsid w:val="000C6069"/>
    <w:rsid w:val="000C7824"/>
    <w:rsid w:val="000D459D"/>
    <w:rsid w:val="000D787C"/>
    <w:rsid w:val="000E41D6"/>
    <w:rsid w:val="000E535C"/>
    <w:rsid w:val="000E6C19"/>
    <w:rsid w:val="000F1DFD"/>
    <w:rsid w:val="000F4C6A"/>
    <w:rsid w:val="00104356"/>
    <w:rsid w:val="001045E9"/>
    <w:rsid w:val="00107570"/>
    <w:rsid w:val="00113558"/>
    <w:rsid w:val="001139FF"/>
    <w:rsid w:val="0011496A"/>
    <w:rsid w:val="001149CE"/>
    <w:rsid w:val="00121A28"/>
    <w:rsid w:val="001228D1"/>
    <w:rsid w:val="00124F44"/>
    <w:rsid w:val="00125698"/>
    <w:rsid w:val="001264E1"/>
    <w:rsid w:val="001361CB"/>
    <w:rsid w:val="0014042F"/>
    <w:rsid w:val="0015690D"/>
    <w:rsid w:val="001578B2"/>
    <w:rsid w:val="00160BAD"/>
    <w:rsid w:val="00162742"/>
    <w:rsid w:val="001672D5"/>
    <w:rsid w:val="00167876"/>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5BDF"/>
    <w:rsid w:val="001B7463"/>
    <w:rsid w:val="001C02A6"/>
    <w:rsid w:val="001C0EA6"/>
    <w:rsid w:val="001D68FE"/>
    <w:rsid w:val="001F459A"/>
    <w:rsid w:val="00200A31"/>
    <w:rsid w:val="00200B64"/>
    <w:rsid w:val="00201250"/>
    <w:rsid w:val="0020157D"/>
    <w:rsid w:val="00204AA1"/>
    <w:rsid w:val="0020565E"/>
    <w:rsid w:val="00205F39"/>
    <w:rsid w:val="0021081B"/>
    <w:rsid w:val="002114EF"/>
    <w:rsid w:val="00215405"/>
    <w:rsid w:val="00227584"/>
    <w:rsid w:val="00235E98"/>
    <w:rsid w:val="00236961"/>
    <w:rsid w:val="00241CBF"/>
    <w:rsid w:val="00242256"/>
    <w:rsid w:val="00244DBA"/>
    <w:rsid w:val="0024673E"/>
    <w:rsid w:val="002479A2"/>
    <w:rsid w:val="002538BB"/>
    <w:rsid w:val="002542F3"/>
    <w:rsid w:val="00254E02"/>
    <w:rsid w:val="00261614"/>
    <w:rsid w:val="00263943"/>
    <w:rsid w:val="002707A0"/>
    <w:rsid w:val="00270B3B"/>
    <w:rsid w:val="00273ACB"/>
    <w:rsid w:val="002743C2"/>
    <w:rsid w:val="002807F3"/>
    <w:rsid w:val="0028313A"/>
    <w:rsid w:val="00283169"/>
    <w:rsid w:val="002966B1"/>
    <w:rsid w:val="002A1E3B"/>
    <w:rsid w:val="002B667C"/>
    <w:rsid w:val="002B6A0E"/>
    <w:rsid w:val="002B73A5"/>
    <w:rsid w:val="002C3993"/>
    <w:rsid w:val="002D1750"/>
    <w:rsid w:val="002E235D"/>
    <w:rsid w:val="002E3E83"/>
    <w:rsid w:val="002F0B58"/>
    <w:rsid w:val="002F1B93"/>
    <w:rsid w:val="002F5A33"/>
    <w:rsid w:val="00301D23"/>
    <w:rsid w:val="00304BCE"/>
    <w:rsid w:val="00307158"/>
    <w:rsid w:val="00307A1C"/>
    <w:rsid w:val="0031189F"/>
    <w:rsid w:val="0031356B"/>
    <w:rsid w:val="003144E8"/>
    <w:rsid w:val="0031505C"/>
    <w:rsid w:val="0031625F"/>
    <w:rsid w:val="00316E50"/>
    <w:rsid w:val="00320059"/>
    <w:rsid w:val="00326E5F"/>
    <w:rsid w:val="003273BF"/>
    <w:rsid w:val="003328CB"/>
    <w:rsid w:val="00344D26"/>
    <w:rsid w:val="00351DD7"/>
    <w:rsid w:val="00355838"/>
    <w:rsid w:val="003570A7"/>
    <w:rsid w:val="003629CF"/>
    <w:rsid w:val="003672B6"/>
    <w:rsid w:val="00374378"/>
    <w:rsid w:val="0037663F"/>
    <w:rsid w:val="00377FC7"/>
    <w:rsid w:val="003818D4"/>
    <w:rsid w:val="003A154C"/>
    <w:rsid w:val="003B3F46"/>
    <w:rsid w:val="003B5B37"/>
    <w:rsid w:val="003B69B7"/>
    <w:rsid w:val="003C0F18"/>
    <w:rsid w:val="003C2419"/>
    <w:rsid w:val="003C6060"/>
    <w:rsid w:val="003C6154"/>
    <w:rsid w:val="003C62AE"/>
    <w:rsid w:val="003C688F"/>
    <w:rsid w:val="003D3FC0"/>
    <w:rsid w:val="003E1FA3"/>
    <w:rsid w:val="003E2782"/>
    <w:rsid w:val="003E5F9C"/>
    <w:rsid w:val="003E5FE0"/>
    <w:rsid w:val="003E793F"/>
    <w:rsid w:val="003E7E74"/>
    <w:rsid w:val="003F1EF2"/>
    <w:rsid w:val="00402D50"/>
    <w:rsid w:val="004167D9"/>
    <w:rsid w:val="00417284"/>
    <w:rsid w:val="00420D2B"/>
    <w:rsid w:val="004279EC"/>
    <w:rsid w:val="004360BC"/>
    <w:rsid w:val="0043627B"/>
    <w:rsid w:val="004417C0"/>
    <w:rsid w:val="00442E7B"/>
    <w:rsid w:val="00442FC0"/>
    <w:rsid w:val="00445909"/>
    <w:rsid w:val="00451EFB"/>
    <w:rsid w:val="00454231"/>
    <w:rsid w:val="0045542C"/>
    <w:rsid w:val="00455A94"/>
    <w:rsid w:val="0046268A"/>
    <w:rsid w:val="00481DCF"/>
    <w:rsid w:val="00483CB4"/>
    <w:rsid w:val="0048460B"/>
    <w:rsid w:val="00492EF4"/>
    <w:rsid w:val="0049365E"/>
    <w:rsid w:val="00493D00"/>
    <w:rsid w:val="00495201"/>
    <w:rsid w:val="004957BB"/>
    <w:rsid w:val="004A5C39"/>
    <w:rsid w:val="004B0921"/>
    <w:rsid w:val="004B264C"/>
    <w:rsid w:val="004B3CDB"/>
    <w:rsid w:val="004B612A"/>
    <w:rsid w:val="004B70F0"/>
    <w:rsid w:val="004C270D"/>
    <w:rsid w:val="004D1589"/>
    <w:rsid w:val="004D16E8"/>
    <w:rsid w:val="004D3F11"/>
    <w:rsid w:val="004D7908"/>
    <w:rsid w:val="004E3523"/>
    <w:rsid w:val="004E3C83"/>
    <w:rsid w:val="004E774F"/>
    <w:rsid w:val="004F17CD"/>
    <w:rsid w:val="004F2508"/>
    <w:rsid w:val="004F30C8"/>
    <w:rsid w:val="005001FB"/>
    <w:rsid w:val="0050198D"/>
    <w:rsid w:val="00501FDC"/>
    <w:rsid w:val="0050352D"/>
    <w:rsid w:val="00512D79"/>
    <w:rsid w:val="005241A3"/>
    <w:rsid w:val="0052759C"/>
    <w:rsid w:val="00530F07"/>
    <w:rsid w:val="00531363"/>
    <w:rsid w:val="00534143"/>
    <w:rsid w:val="00537063"/>
    <w:rsid w:val="0054002C"/>
    <w:rsid w:val="00542D6C"/>
    <w:rsid w:val="00546CA0"/>
    <w:rsid w:val="00546EA5"/>
    <w:rsid w:val="00553BFD"/>
    <w:rsid w:val="0055539C"/>
    <w:rsid w:val="005561DD"/>
    <w:rsid w:val="00566167"/>
    <w:rsid w:val="00570122"/>
    <w:rsid w:val="005706B3"/>
    <w:rsid w:val="00571CAF"/>
    <w:rsid w:val="00573573"/>
    <w:rsid w:val="00585EC4"/>
    <w:rsid w:val="0058720B"/>
    <w:rsid w:val="00587F50"/>
    <w:rsid w:val="00590648"/>
    <w:rsid w:val="005931A0"/>
    <w:rsid w:val="005B204A"/>
    <w:rsid w:val="005B374C"/>
    <w:rsid w:val="005B4F5F"/>
    <w:rsid w:val="005B6CAA"/>
    <w:rsid w:val="005C375F"/>
    <w:rsid w:val="005D01B9"/>
    <w:rsid w:val="005D1E6A"/>
    <w:rsid w:val="005D28F5"/>
    <w:rsid w:val="005D5A73"/>
    <w:rsid w:val="005D6DCA"/>
    <w:rsid w:val="005E7FD8"/>
    <w:rsid w:val="005F23B7"/>
    <w:rsid w:val="006006C7"/>
    <w:rsid w:val="006068D6"/>
    <w:rsid w:val="006139F7"/>
    <w:rsid w:val="00624C06"/>
    <w:rsid w:val="00632BF1"/>
    <w:rsid w:val="00634EED"/>
    <w:rsid w:val="00636F3E"/>
    <w:rsid w:val="00637984"/>
    <w:rsid w:val="0064034E"/>
    <w:rsid w:val="00640FE2"/>
    <w:rsid w:val="00645053"/>
    <w:rsid w:val="00652531"/>
    <w:rsid w:val="00654513"/>
    <w:rsid w:val="00674103"/>
    <w:rsid w:val="00674631"/>
    <w:rsid w:val="00682A5B"/>
    <w:rsid w:val="006839FF"/>
    <w:rsid w:val="00683C99"/>
    <w:rsid w:val="00684B0F"/>
    <w:rsid w:val="0068717E"/>
    <w:rsid w:val="00691952"/>
    <w:rsid w:val="00691C16"/>
    <w:rsid w:val="00693BFD"/>
    <w:rsid w:val="00695ECD"/>
    <w:rsid w:val="006A60A4"/>
    <w:rsid w:val="006B2244"/>
    <w:rsid w:val="006B4AA6"/>
    <w:rsid w:val="006B5BAD"/>
    <w:rsid w:val="006B7FCA"/>
    <w:rsid w:val="006B7FE3"/>
    <w:rsid w:val="006C5D80"/>
    <w:rsid w:val="006D1B30"/>
    <w:rsid w:val="006E12F7"/>
    <w:rsid w:val="006E7ED3"/>
    <w:rsid w:val="006F0D62"/>
    <w:rsid w:val="006F2659"/>
    <w:rsid w:val="006F27EE"/>
    <w:rsid w:val="00704E7B"/>
    <w:rsid w:val="00712461"/>
    <w:rsid w:val="0071640E"/>
    <w:rsid w:val="0071792C"/>
    <w:rsid w:val="00726F47"/>
    <w:rsid w:val="00730A2E"/>
    <w:rsid w:val="00735595"/>
    <w:rsid w:val="00743E98"/>
    <w:rsid w:val="00744208"/>
    <w:rsid w:val="007510D9"/>
    <w:rsid w:val="007545B4"/>
    <w:rsid w:val="00763062"/>
    <w:rsid w:val="00765697"/>
    <w:rsid w:val="0077527B"/>
    <w:rsid w:val="00776169"/>
    <w:rsid w:val="0078059A"/>
    <w:rsid w:val="00785409"/>
    <w:rsid w:val="007B3001"/>
    <w:rsid w:val="007C25BD"/>
    <w:rsid w:val="007C25DC"/>
    <w:rsid w:val="007C2969"/>
    <w:rsid w:val="007C2BC1"/>
    <w:rsid w:val="007C4FAC"/>
    <w:rsid w:val="007C7C20"/>
    <w:rsid w:val="007D5EBD"/>
    <w:rsid w:val="007D5FC4"/>
    <w:rsid w:val="007D756C"/>
    <w:rsid w:val="007E606B"/>
    <w:rsid w:val="007F4751"/>
    <w:rsid w:val="007F4993"/>
    <w:rsid w:val="007F6C8D"/>
    <w:rsid w:val="00802C1A"/>
    <w:rsid w:val="00804C1E"/>
    <w:rsid w:val="00811455"/>
    <w:rsid w:val="00814C87"/>
    <w:rsid w:val="00821D3D"/>
    <w:rsid w:val="008313DE"/>
    <w:rsid w:val="00850C22"/>
    <w:rsid w:val="00854F5C"/>
    <w:rsid w:val="00857465"/>
    <w:rsid w:val="0085795C"/>
    <w:rsid w:val="00863761"/>
    <w:rsid w:val="008674DD"/>
    <w:rsid w:val="00867FA2"/>
    <w:rsid w:val="008776F4"/>
    <w:rsid w:val="00882CD8"/>
    <w:rsid w:val="008973DF"/>
    <w:rsid w:val="008A0952"/>
    <w:rsid w:val="008A2ABD"/>
    <w:rsid w:val="008A3D9C"/>
    <w:rsid w:val="008B12E3"/>
    <w:rsid w:val="008B7AF3"/>
    <w:rsid w:val="008C6ADC"/>
    <w:rsid w:val="008C6B9F"/>
    <w:rsid w:val="008E3322"/>
    <w:rsid w:val="008E488D"/>
    <w:rsid w:val="008E4C8B"/>
    <w:rsid w:val="008F3AEF"/>
    <w:rsid w:val="008F4009"/>
    <w:rsid w:val="00901F38"/>
    <w:rsid w:val="00904FF6"/>
    <w:rsid w:val="00905C78"/>
    <w:rsid w:val="00907BD9"/>
    <w:rsid w:val="00910B33"/>
    <w:rsid w:val="009133C1"/>
    <w:rsid w:val="00917B69"/>
    <w:rsid w:val="00932E1B"/>
    <w:rsid w:val="00937A05"/>
    <w:rsid w:val="00942233"/>
    <w:rsid w:val="00951236"/>
    <w:rsid w:val="00951F25"/>
    <w:rsid w:val="009532B7"/>
    <w:rsid w:val="009561EE"/>
    <w:rsid w:val="00956FE1"/>
    <w:rsid w:val="0096375D"/>
    <w:rsid w:val="00963948"/>
    <w:rsid w:val="00966219"/>
    <w:rsid w:val="00967989"/>
    <w:rsid w:val="00970EC8"/>
    <w:rsid w:val="00976CDB"/>
    <w:rsid w:val="009846DE"/>
    <w:rsid w:val="009A0992"/>
    <w:rsid w:val="009A0EB4"/>
    <w:rsid w:val="009A3620"/>
    <w:rsid w:val="009A63B9"/>
    <w:rsid w:val="009C01CD"/>
    <w:rsid w:val="009C774F"/>
    <w:rsid w:val="009D218F"/>
    <w:rsid w:val="009D30D3"/>
    <w:rsid w:val="009D57C8"/>
    <w:rsid w:val="009E0A96"/>
    <w:rsid w:val="009E2FD2"/>
    <w:rsid w:val="009F0476"/>
    <w:rsid w:val="009F466D"/>
    <w:rsid w:val="00A0677A"/>
    <w:rsid w:val="00A073A2"/>
    <w:rsid w:val="00A07887"/>
    <w:rsid w:val="00A15AEB"/>
    <w:rsid w:val="00A3002F"/>
    <w:rsid w:val="00A30598"/>
    <w:rsid w:val="00A45F7B"/>
    <w:rsid w:val="00A47626"/>
    <w:rsid w:val="00A50C00"/>
    <w:rsid w:val="00A52658"/>
    <w:rsid w:val="00A6030C"/>
    <w:rsid w:val="00A60A79"/>
    <w:rsid w:val="00A67A9F"/>
    <w:rsid w:val="00A728BE"/>
    <w:rsid w:val="00A8010C"/>
    <w:rsid w:val="00A80970"/>
    <w:rsid w:val="00A852A6"/>
    <w:rsid w:val="00A91230"/>
    <w:rsid w:val="00A91910"/>
    <w:rsid w:val="00A92753"/>
    <w:rsid w:val="00A93978"/>
    <w:rsid w:val="00A95015"/>
    <w:rsid w:val="00AA0D2E"/>
    <w:rsid w:val="00AA0F73"/>
    <w:rsid w:val="00AA2359"/>
    <w:rsid w:val="00AA67E7"/>
    <w:rsid w:val="00AB69BC"/>
    <w:rsid w:val="00AC0E5E"/>
    <w:rsid w:val="00AC3E7A"/>
    <w:rsid w:val="00AC4603"/>
    <w:rsid w:val="00AC72FE"/>
    <w:rsid w:val="00AD3E91"/>
    <w:rsid w:val="00AE5C68"/>
    <w:rsid w:val="00AE65DF"/>
    <w:rsid w:val="00AF36B6"/>
    <w:rsid w:val="00B00D87"/>
    <w:rsid w:val="00B0411F"/>
    <w:rsid w:val="00B06E6F"/>
    <w:rsid w:val="00B119EF"/>
    <w:rsid w:val="00B14A3D"/>
    <w:rsid w:val="00B1543F"/>
    <w:rsid w:val="00B17DDA"/>
    <w:rsid w:val="00B20783"/>
    <w:rsid w:val="00B235CF"/>
    <w:rsid w:val="00B2375B"/>
    <w:rsid w:val="00B24683"/>
    <w:rsid w:val="00B31F3E"/>
    <w:rsid w:val="00B3244A"/>
    <w:rsid w:val="00B412E5"/>
    <w:rsid w:val="00B50B2C"/>
    <w:rsid w:val="00B52E2A"/>
    <w:rsid w:val="00B577B0"/>
    <w:rsid w:val="00B64CAE"/>
    <w:rsid w:val="00B65B8D"/>
    <w:rsid w:val="00B7129C"/>
    <w:rsid w:val="00B71C48"/>
    <w:rsid w:val="00B768A4"/>
    <w:rsid w:val="00B82A58"/>
    <w:rsid w:val="00B8389A"/>
    <w:rsid w:val="00B87E39"/>
    <w:rsid w:val="00B913A5"/>
    <w:rsid w:val="00B94450"/>
    <w:rsid w:val="00B95964"/>
    <w:rsid w:val="00BA29F5"/>
    <w:rsid w:val="00BA4A89"/>
    <w:rsid w:val="00BB4593"/>
    <w:rsid w:val="00BB494A"/>
    <w:rsid w:val="00BD1F35"/>
    <w:rsid w:val="00BD2ED8"/>
    <w:rsid w:val="00BD5630"/>
    <w:rsid w:val="00BE2CF0"/>
    <w:rsid w:val="00BE4873"/>
    <w:rsid w:val="00BF0C28"/>
    <w:rsid w:val="00BF38AF"/>
    <w:rsid w:val="00C05BE1"/>
    <w:rsid w:val="00C1199A"/>
    <w:rsid w:val="00C13721"/>
    <w:rsid w:val="00C1768C"/>
    <w:rsid w:val="00C210A6"/>
    <w:rsid w:val="00C2360A"/>
    <w:rsid w:val="00C31C1D"/>
    <w:rsid w:val="00C34680"/>
    <w:rsid w:val="00C34C03"/>
    <w:rsid w:val="00C3536D"/>
    <w:rsid w:val="00C41E05"/>
    <w:rsid w:val="00C52252"/>
    <w:rsid w:val="00C61D74"/>
    <w:rsid w:val="00C63749"/>
    <w:rsid w:val="00C63DE6"/>
    <w:rsid w:val="00C7236F"/>
    <w:rsid w:val="00C80C5B"/>
    <w:rsid w:val="00C921B2"/>
    <w:rsid w:val="00C9782A"/>
    <w:rsid w:val="00CA2CDF"/>
    <w:rsid w:val="00CB600E"/>
    <w:rsid w:val="00CB6A86"/>
    <w:rsid w:val="00CC29C3"/>
    <w:rsid w:val="00CD0707"/>
    <w:rsid w:val="00CD153E"/>
    <w:rsid w:val="00CD20AF"/>
    <w:rsid w:val="00CD2BAE"/>
    <w:rsid w:val="00CD2FC2"/>
    <w:rsid w:val="00CD30C5"/>
    <w:rsid w:val="00CD3D51"/>
    <w:rsid w:val="00CD4759"/>
    <w:rsid w:val="00CE12D4"/>
    <w:rsid w:val="00CE1ECE"/>
    <w:rsid w:val="00CE21A9"/>
    <w:rsid w:val="00CE38A3"/>
    <w:rsid w:val="00CE63C2"/>
    <w:rsid w:val="00CE71CE"/>
    <w:rsid w:val="00CF137C"/>
    <w:rsid w:val="00CF26BA"/>
    <w:rsid w:val="00CF54A4"/>
    <w:rsid w:val="00CF6DDE"/>
    <w:rsid w:val="00D00E44"/>
    <w:rsid w:val="00D07F80"/>
    <w:rsid w:val="00D11EBE"/>
    <w:rsid w:val="00D25C48"/>
    <w:rsid w:val="00D314D5"/>
    <w:rsid w:val="00D400C5"/>
    <w:rsid w:val="00D40E2E"/>
    <w:rsid w:val="00D42C8D"/>
    <w:rsid w:val="00D47439"/>
    <w:rsid w:val="00D50F08"/>
    <w:rsid w:val="00D53920"/>
    <w:rsid w:val="00D54427"/>
    <w:rsid w:val="00D57DAC"/>
    <w:rsid w:val="00D62ED2"/>
    <w:rsid w:val="00D70FB1"/>
    <w:rsid w:val="00D74598"/>
    <w:rsid w:val="00D76BD0"/>
    <w:rsid w:val="00D80DFC"/>
    <w:rsid w:val="00D83EF8"/>
    <w:rsid w:val="00D87797"/>
    <w:rsid w:val="00D90309"/>
    <w:rsid w:val="00DA0CBF"/>
    <w:rsid w:val="00DA2540"/>
    <w:rsid w:val="00DA5F1B"/>
    <w:rsid w:val="00DA6057"/>
    <w:rsid w:val="00DB07DA"/>
    <w:rsid w:val="00DB3FD0"/>
    <w:rsid w:val="00DB408E"/>
    <w:rsid w:val="00DB4850"/>
    <w:rsid w:val="00DC1CB7"/>
    <w:rsid w:val="00DC7208"/>
    <w:rsid w:val="00DD2D4A"/>
    <w:rsid w:val="00DD51B1"/>
    <w:rsid w:val="00DD76CC"/>
    <w:rsid w:val="00DE0FA6"/>
    <w:rsid w:val="00DE40A7"/>
    <w:rsid w:val="00DF0C50"/>
    <w:rsid w:val="00DF170B"/>
    <w:rsid w:val="00DF29CC"/>
    <w:rsid w:val="00DF54B0"/>
    <w:rsid w:val="00DF73C9"/>
    <w:rsid w:val="00DF79E8"/>
    <w:rsid w:val="00DF7A41"/>
    <w:rsid w:val="00E04D60"/>
    <w:rsid w:val="00E05099"/>
    <w:rsid w:val="00E12886"/>
    <w:rsid w:val="00E171AA"/>
    <w:rsid w:val="00E2081E"/>
    <w:rsid w:val="00E254C4"/>
    <w:rsid w:val="00E267F7"/>
    <w:rsid w:val="00E272EE"/>
    <w:rsid w:val="00E31169"/>
    <w:rsid w:val="00E3137D"/>
    <w:rsid w:val="00E342C5"/>
    <w:rsid w:val="00E37CE9"/>
    <w:rsid w:val="00E4266E"/>
    <w:rsid w:val="00E430F7"/>
    <w:rsid w:val="00E50515"/>
    <w:rsid w:val="00E62BBF"/>
    <w:rsid w:val="00E642C1"/>
    <w:rsid w:val="00E65D00"/>
    <w:rsid w:val="00E74A16"/>
    <w:rsid w:val="00E762EF"/>
    <w:rsid w:val="00E81F31"/>
    <w:rsid w:val="00E84130"/>
    <w:rsid w:val="00E95A3E"/>
    <w:rsid w:val="00EA3F08"/>
    <w:rsid w:val="00EA5002"/>
    <w:rsid w:val="00EB129D"/>
    <w:rsid w:val="00EC0061"/>
    <w:rsid w:val="00EC3D1A"/>
    <w:rsid w:val="00EC429C"/>
    <w:rsid w:val="00EC527C"/>
    <w:rsid w:val="00ED3D33"/>
    <w:rsid w:val="00EE40F3"/>
    <w:rsid w:val="00EE5A6E"/>
    <w:rsid w:val="00EE6452"/>
    <w:rsid w:val="00EE7A0A"/>
    <w:rsid w:val="00EF6C43"/>
    <w:rsid w:val="00EF7588"/>
    <w:rsid w:val="00EF7DCB"/>
    <w:rsid w:val="00F02459"/>
    <w:rsid w:val="00F03CB6"/>
    <w:rsid w:val="00F05C74"/>
    <w:rsid w:val="00F07031"/>
    <w:rsid w:val="00F07240"/>
    <w:rsid w:val="00F11140"/>
    <w:rsid w:val="00F11CEE"/>
    <w:rsid w:val="00F2278B"/>
    <w:rsid w:val="00F22B3D"/>
    <w:rsid w:val="00F24813"/>
    <w:rsid w:val="00F27866"/>
    <w:rsid w:val="00F35F64"/>
    <w:rsid w:val="00F36DC8"/>
    <w:rsid w:val="00F517ED"/>
    <w:rsid w:val="00F51A0E"/>
    <w:rsid w:val="00F53C33"/>
    <w:rsid w:val="00F53C5D"/>
    <w:rsid w:val="00F621C8"/>
    <w:rsid w:val="00F7676F"/>
    <w:rsid w:val="00F8306F"/>
    <w:rsid w:val="00F8370C"/>
    <w:rsid w:val="00F86152"/>
    <w:rsid w:val="00F86178"/>
    <w:rsid w:val="00F866E8"/>
    <w:rsid w:val="00F95970"/>
    <w:rsid w:val="00F972CE"/>
    <w:rsid w:val="00F97557"/>
    <w:rsid w:val="00FB00BC"/>
    <w:rsid w:val="00FB1FFC"/>
    <w:rsid w:val="00FB3B40"/>
    <w:rsid w:val="00FB402A"/>
    <w:rsid w:val="00FB7D5F"/>
    <w:rsid w:val="00FC0611"/>
    <w:rsid w:val="00FC27C4"/>
    <w:rsid w:val="00FC628C"/>
    <w:rsid w:val="00FD2D55"/>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2C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7545B4"/>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7545B4"/>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7545B4"/>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937324988">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5EFFBA-D35A-4634-A527-0744CFD30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4305</Words>
  <Characters>24544</Characters>
  <Application>Microsoft Office Word</Application>
  <DocSecurity>0</DocSecurity>
  <Lines>204</Lines>
  <Paragraphs>57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28792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2021-04-22T12:11:00Z</dcterms:created>
  <dcterms:modified xsi:type="dcterms:W3CDTF">2021-04-26T13:04:00Z</dcterms:modified>
</cp:coreProperties>
</file>